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0EFF5" w14:textId="77777777" w:rsidR="00CD0EB5" w:rsidRDefault="00CD0EB5" w:rsidP="00CD0EB5">
      <w:pPr>
        <w:pStyle w:val="Standard"/>
        <w:tabs>
          <w:tab w:val="left" w:pos="426"/>
          <w:tab w:val="left" w:pos="851"/>
        </w:tabs>
        <w:jc w:val="both"/>
      </w:pPr>
    </w:p>
    <w:tbl>
      <w:tblPr>
        <w:tblW w:w="10206" w:type="dxa"/>
        <w:tblInd w:w="61" w:type="dxa"/>
        <w:tblCellMar>
          <w:left w:w="71" w:type="dxa"/>
          <w:right w:w="71" w:type="dxa"/>
        </w:tblCellMar>
        <w:tblLook w:val="0000" w:firstRow="0" w:lastRow="0" w:firstColumn="0" w:lastColumn="0" w:noHBand="0" w:noVBand="0"/>
      </w:tblPr>
      <w:tblGrid>
        <w:gridCol w:w="10206"/>
      </w:tblGrid>
      <w:tr w:rsidR="00777C28" w14:paraId="644AC576" w14:textId="77777777">
        <w:tc>
          <w:tcPr>
            <w:tcW w:w="10206" w:type="dxa"/>
            <w:shd w:val="clear" w:color="auto" w:fill="66CCFF"/>
          </w:tcPr>
          <w:p w14:paraId="5766D761" w14:textId="1D9340A0" w:rsidR="0025366D" w:rsidRDefault="00640310">
            <w:pPr>
              <w:pStyle w:val="Standard"/>
              <w:tabs>
                <w:tab w:val="left" w:pos="851"/>
              </w:tabs>
              <w:spacing w:before="120" w:after="120"/>
              <w:jc w:val="center"/>
              <w:rPr>
                <w:rFonts w:asciiTheme="majorHAnsi" w:hAnsiTheme="majorHAnsi" w:cstheme="majorHAnsi"/>
                <w:b/>
                <w:bCs/>
                <w:caps/>
                <w:sz w:val="28"/>
                <w:szCs w:val="28"/>
              </w:rPr>
            </w:pPr>
            <w:r w:rsidRPr="001A35D9">
              <w:rPr>
                <w:rFonts w:asciiTheme="majorHAnsi" w:hAnsiTheme="majorHAnsi" w:cstheme="majorHAnsi"/>
                <w:b/>
                <w:bCs/>
                <w:caps/>
                <w:sz w:val="28"/>
                <w:szCs w:val="28"/>
              </w:rPr>
              <w:t>ACCORD-cadre</w:t>
            </w:r>
            <w:r w:rsidR="00B73421" w:rsidRPr="001A35D9">
              <w:rPr>
                <w:rFonts w:asciiTheme="majorHAnsi" w:hAnsiTheme="majorHAnsi" w:cstheme="majorHAnsi"/>
                <w:b/>
                <w:bCs/>
                <w:caps/>
                <w:sz w:val="28"/>
                <w:szCs w:val="28"/>
              </w:rPr>
              <w:t xml:space="preserve"> A BONS DE COMMANDE</w:t>
            </w:r>
          </w:p>
          <w:p w14:paraId="3522EF06" w14:textId="55CA3ABB" w:rsidR="000568D3" w:rsidRPr="001A35D9" w:rsidRDefault="000568D3">
            <w:pPr>
              <w:pStyle w:val="Standard"/>
              <w:tabs>
                <w:tab w:val="left" w:pos="851"/>
              </w:tabs>
              <w:spacing w:before="120" w:after="120"/>
              <w:jc w:val="center"/>
              <w:rPr>
                <w:rFonts w:asciiTheme="majorHAnsi" w:hAnsiTheme="majorHAnsi" w:cstheme="majorHAnsi"/>
                <w:b/>
                <w:bCs/>
                <w:caps/>
                <w:sz w:val="28"/>
                <w:szCs w:val="28"/>
              </w:rPr>
            </w:pPr>
            <w:r w:rsidRPr="000568D3">
              <w:rPr>
                <w:rFonts w:asciiTheme="majorHAnsi" w:hAnsiTheme="majorHAnsi" w:cstheme="majorHAnsi"/>
                <w:b/>
                <w:bCs/>
                <w:caps/>
                <w:sz w:val="28"/>
                <w:szCs w:val="28"/>
              </w:rPr>
              <w:t>DGITM-DTFFP-23-2025</w:t>
            </w:r>
          </w:p>
          <w:p w14:paraId="4B8F86C7" w14:textId="77777777" w:rsidR="00777C28" w:rsidRDefault="00D75057">
            <w:pPr>
              <w:pStyle w:val="Standard"/>
              <w:tabs>
                <w:tab w:val="left" w:pos="851"/>
              </w:tabs>
              <w:spacing w:before="120" w:after="120"/>
              <w:jc w:val="center"/>
              <w:rPr>
                <w:rFonts w:ascii="Arial" w:hAnsi="Arial" w:cs="Arial"/>
                <w:b/>
                <w:bCs/>
                <w:sz w:val="28"/>
                <w:szCs w:val="28"/>
              </w:rPr>
            </w:pPr>
            <w:r w:rsidRPr="001A35D9">
              <w:rPr>
                <w:rFonts w:asciiTheme="majorHAnsi" w:hAnsiTheme="majorHAnsi" w:cstheme="majorHAnsi"/>
                <w:b/>
                <w:bCs/>
                <w:caps/>
                <w:sz w:val="28"/>
                <w:szCs w:val="28"/>
              </w:rPr>
              <w:t>ACTE</w:t>
            </w:r>
            <w:r w:rsidRPr="001A35D9">
              <w:rPr>
                <w:rFonts w:asciiTheme="majorHAnsi" w:hAnsiTheme="majorHAnsi" w:cstheme="majorHAnsi"/>
                <w:b/>
                <w:bCs/>
                <w:sz w:val="28"/>
                <w:szCs w:val="28"/>
              </w:rPr>
              <w:t xml:space="preserve"> D’ENGAGEMENT</w:t>
            </w:r>
            <w:r w:rsidR="00D53602">
              <w:rPr>
                <w:rFonts w:ascii="Arial" w:hAnsi="Arial" w:cs="Arial"/>
                <w:b/>
                <w:bCs/>
                <w:sz w:val="28"/>
                <w:szCs w:val="28"/>
              </w:rPr>
              <w:t xml:space="preserve"> </w:t>
            </w:r>
          </w:p>
          <w:p w14:paraId="63EF0975" w14:textId="5B74BF91" w:rsidR="000568D3" w:rsidRDefault="000568D3">
            <w:pPr>
              <w:pStyle w:val="Standard"/>
              <w:tabs>
                <w:tab w:val="left" w:pos="851"/>
              </w:tabs>
              <w:spacing w:before="120" w:after="120"/>
              <w:jc w:val="center"/>
            </w:pPr>
            <w:r>
              <w:rPr>
                <w:rFonts w:ascii="Arial" w:hAnsi="Arial" w:cs="Arial"/>
                <w:b/>
                <w:bCs/>
                <w:sz w:val="28"/>
                <w:szCs w:val="28"/>
              </w:rPr>
              <w:t>Lot n°</w:t>
            </w:r>
            <w:r w:rsidR="00755F0A">
              <w:rPr>
                <w:rFonts w:ascii="Arial" w:hAnsi="Arial" w:cs="Arial"/>
                <w:b/>
                <w:bCs/>
                <w:sz w:val="28"/>
                <w:szCs w:val="28"/>
              </w:rPr>
              <w:t>2</w:t>
            </w:r>
          </w:p>
        </w:tc>
      </w:tr>
    </w:tbl>
    <w:p w14:paraId="238638A7" w14:textId="77777777" w:rsidR="00777C28" w:rsidRDefault="00777C28">
      <w:pPr>
        <w:pStyle w:val="Standard"/>
        <w:tabs>
          <w:tab w:val="left" w:pos="426"/>
          <w:tab w:val="left" w:pos="851"/>
        </w:tabs>
        <w:jc w:val="both"/>
      </w:pPr>
    </w:p>
    <w:p w14:paraId="59BD31D4" w14:textId="77777777" w:rsidR="00777C28" w:rsidRDefault="00777C28">
      <w:pPr>
        <w:pStyle w:val="Standard"/>
        <w:tabs>
          <w:tab w:val="left" w:pos="426"/>
          <w:tab w:val="left" w:pos="851"/>
        </w:tabs>
        <w:jc w:val="both"/>
      </w:pPr>
    </w:p>
    <w:tbl>
      <w:tblPr>
        <w:tblW w:w="10277" w:type="dxa"/>
        <w:tblInd w:w="-10" w:type="dxa"/>
        <w:tblCellMar>
          <w:left w:w="71" w:type="dxa"/>
          <w:right w:w="71" w:type="dxa"/>
        </w:tblCellMar>
        <w:tblLook w:val="0000" w:firstRow="0" w:lastRow="0" w:firstColumn="0" w:lastColumn="0" w:noHBand="0" w:noVBand="0"/>
      </w:tblPr>
      <w:tblGrid>
        <w:gridCol w:w="10277"/>
      </w:tblGrid>
      <w:tr w:rsidR="00777C28" w:rsidRPr="00793D52" w14:paraId="4FC8519A" w14:textId="77777777">
        <w:tc>
          <w:tcPr>
            <w:tcW w:w="10277" w:type="dxa"/>
            <w:shd w:val="clear" w:color="auto" w:fill="66CCFF"/>
          </w:tcPr>
          <w:p w14:paraId="4A2D8807" w14:textId="77777777" w:rsidR="00777C28" w:rsidRPr="00793D52" w:rsidRDefault="00D75057">
            <w:pPr>
              <w:pStyle w:val="Standard"/>
              <w:tabs>
                <w:tab w:val="left" w:pos="0"/>
                <w:tab w:val="left" w:pos="851"/>
                <w:tab w:val="left" w:pos="4111"/>
              </w:tabs>
              <w:spacing w:before="120" w:after="120"/>
              <w:jc w:val="both"/>
              <w:rPr>
                <w:rFonts w:asciiTheme="majorHAnsi" w:hAnsiTheme="majorHAnsi" w:cstheme="majorHAnsi"/>
                <w:sz w:val="28"/>
                <w:szCs w:val="28"/>
              </w:rPr>
            </w:pPr>
            <w:r w:rsidRPr="00793D52">
              <w:rPr>
                <w:rFonts w:asciiTheme="majorHAnsi" w:hAnsiTheme="majorHAnsi" w:cstheme="majorHAnsi"/>
                <w:b/>
                <w:sz w:val="28"/>
                <w:szCs w:val="28"/>
              </w:rPr>
              <w:t xml:space="preserve">A – Objet </w:t>
            </w:r>
            <w:r w:rsidRPr="00793D52">
              <w:rPr>
                <w:rFonts w:asciiTheme="majorHAnsi" w:hAnsiTheme="majorHAnsi" w:cstheme="majorHAnsi"/>
                <w:b/>
                <w:bCs/>
                <w:sz w:val="28"/>
                <w:szCs w:val="28"/>
              </w:rPr>
              <w:t>de l’acte d’engagement</w:t>
            </w:r>
          </w:p>
        </w:tc>
      </w:tr>
    </w:tbl>
    <w:p w14:paraId="52EF71B6" w14:textId="77777777" w:rsidR="00777C28" w:rsidRDefault="00777C28">
      <w:pPr>
        <w:pStyle w:val="Standard"/>
        <w:tabs>
          <w:tab w:val="left" w:pos="426"/>
          <w:tab w:val="left" w:pos="851"/>
        </w:tabs>
        <w:jc w:val="both"/>
      </w:pPr>
    </w:p>
    <w:p w14:paraId="46EA3B1E" w14:textId="7CA53F99" w:rsidR="00777C28" w:rsidRPr="001A35D9" w:rsidRDefault="00D75057">
      <w:pPr>
        <w:pStyle w:val="Standard"/>
        <w:tabs>
          <w:tab w:val="left" w:pos="426"/>
          <w:tab w:val="left" w:pos="851"/>
        </w:tabs>
        <w:jc w:val="both"/>
        <w:rPr>
          <w:rFonts w:asciiTheme="majorHAnsi" w:hAnsiTheme="majorHAnsi" w:cstheme="majorHAnsi"/>
        </w:rPr>
      </w:pPr>
      <w:r>
        <w:rPr>
          <w:rFonts w:ascii="Wingdings" w:eastAsia="Wingdings" w:hAnsi="Wingdings" w:cs="Wingdings"/>
          <w:b/>
          <w:color w:val="66CCFF"/>
        </w:rPr>
        <w:t></w:t>
      </w:r>
      <w:r>
        <w:rPr>
          <w:rFonts w:ascii="Arial" w:eastAsia="Arial" w:hAnsi="Arial" w:cs="Arial"/>
        </w:rPr>
        <w:t xml:space="preserve">  </w:t>
      </w:r>
      <w:r w:rsidR="00A21759" w:rsidRPr="00A21759">
        <w:rPr>
          <w:rFonts w:asciiTheme="majorHAnsi" w:hAnsiTheme="majorHAnsi" w:cstheme="majorHAnsi"/>
          <w:u w:val="single"/>
        </w:rPr>
        <w:t xml:space="preserve"> </w:t>
      </w:r>
      <w:r w:rsidR="00A21759" w:rsidRPr="001A35D9">
        <w:rPr>
          <w:rFonts w:asciiTheme="majorHAnsi" w:hAnsiTheme="majorHAnsi" w:cstheme="majorHAnsi"/>
          <w:u w:val="single"/>
        </w:rPr>
        <w:t xml:space="preserve">Objet </w:t>
      </w:r>
      <w:r w:rsidR="00A21759" w:rsidRPr="001A35D9">
        <w:rPr>
          <w:rFonts w:asciiTheme="majorHAnsi" w:hAnsiTheme="majorHAnsi" w:cstheme="majorHAnsi"/>
          <w:bCs/>
          <w:u w:val="single"/>
        </w:rPr>
        <w:t>d</w:t>
      </w:r>
      <w:r w:rsidR="00A21759">
        <w:rPr>
          <w:rFonts w:asciiTheme="majorHAnsi" w:hAnsiTheme="majorHAnsi" w:cstheme="majorHAnsi"/>
          <w:bCs/>
          <w:u w:val="single"/>
        </w:rPr>
        <w:t>u lot n°</w:t>
      </w:r>
      <w:r w:rsidR="00A21759">
        <w:rPr>
          <w:rFonts w:asciiTheme="majorHAnsi" w:hAnsiTheme="majorHAnsi" w:cstheme="majorHAnsi"/>
          <w:bCs/>
          <w:u w:val="single"/>
        </w:rPr>
        <w:t>2</w:t>
      </w:r>
      <w:r w:rsidR="00A21759">
        <w:rPr>
          <w:rFonts w:asciiTheme="majorHAnsi" w:hAnsiTheme="majorHAnsi" w:cstheme="majorHAnsi"/>
          <w:bCs/>
          <w:u w:val="single"/>
        </w:rPr>
        <w:t xml:space="preserve"> d</w:t>
      </w:r>
      <w:r w:rsidR="00A21759" w:rsidRPr="001A35D9">
        <w:rPr>
          <w:rFonts w:asciiTheme="majorHAnsi" w:hAnsiTheme="majorHAnsi" w:cstheme="majorHAnsi"/>
          <w:bCs/>
          <w:u w:val="single"/>
        </w:rPr>
        <w:t>e l’accord-cadre</w:t>
      </w:r>
      <w:r w:rsidR="00A21759" w:rsidRPr="001A35D9">
        <w:rPr>
          <w:rFonts w:asciiTheme="majorHAnsi" w:hAnsiTheme="majorHAnsi" w:cstheme="majorHAnsi"/>
          <w:bCs/>
        </w:rPr>
        <w:t> :</w:t>
      </w:r>
    </w:p>
    <w:p w14:paraId="22EACC3C" w14:textId="77777777" w:rsidR="00777C28" w:rsidRPr="001A35D9" w:rsidRDefault="00777C28" w:rsidP="0025366D">
      <w:pPr>
        <w:pStyle w:val="fcase1ertab"/>
        <w:tabs>
          <w:tab w:val="left" w:pos="0"/>
          <w:tab w:val="left" w:pos="851"/>
        </w:tabs>
        <w:ind w:left="0" w:firstLine="0"/>
        <w:rPr>
          <w:rFonts w:asciiTheme="majorHAnsi" w:hAnsiTheme="majorHAnsi" w:cstheme="majorHAnsi"/>
          <w:sz w:val="22"/>
          <w:szCs w:val="22"/>
        </w:rPr>
      </w:pPr>
    </w:p>
    <w:p w14:paraId="37972BA2" w14:textId="405717DC" w:rsidR="002D55CB" w:rsidRPr="001A35D9" w:rsidRDefault="000568D3" w:rsidP="000568D3">
      <w:pPr>
        <w:pStyle w:val="Standard"/>
        <w:jc w:val="both"/>
        <w:rPr>
          <w:rFonts w:asciiTheme="majorHAnsi" w:hAnsiTheme="majorHAnsi" w:cstheme="majorHAnsi"/>
          <w:sz w:val="22"/>
          <w:szCs w:val="22"/>
        </w:rPr>
      </w:pPr>
      <w:r w:rsidRPr="000568D3">
        <w:rPr>
          <w:rFonts w:asciiTheme="majorHAnsi" w:hAnsiTheme="majorHAnsi" w:cstheme="majorHAnsi"/>
          <w:sz w:val="22"/>
          <w:szCs w:val="22"/>
        </w:rPr>
        <w:t xml:space="preserve">Le </w:t>
      </w:r>
      <w:r>
        <w:rPr>
          <w:rFonts w:asciiTheme="majorHAnsi" w:hAnsiTheme="majorHAnsi" w:cstheme="majorHAnsi"/>
          <w:sz w:val="22"/>
          <w:szCs w:val="22"/>
        </w:rPr>
        <w:t>lot n°</w:t>
      </w:r>
      <w:r w:rsidR="00755F0A">
        <w:rPr>
          <w:rFonts w:asciiTheme="majorHAnsi" w:hAnsiTheme="majorHAnsi" w:cstheme="majorHAnsi"/>
          <w:sz w:val="22"/>
          <w:szCs w:val="22"/>
        </w:rPr>
        <w:t>2</w:t>
      </w:r>
      <w:r>
        <w:rPr>
          <w:rFonts w:asciiTheme="majorHAnsi" w:hAnsiTheme="majorHAnsi" w:cstheme="majorHAnsi"/>
          <w:sz w:val="22"/>
          <w:szCs w:val="22"/>
        </w:rPr>
        <w:t xml:space="preserve"> du </w:t>
      </w:r>
      <w:r w:rsidRPr="000568D3">
        <w:rPr>
          <w:rFonts w:asciiTheme="majorHAnsi" w:hAnsiTheme="majorHAnsi" w:cstheme="majorHAnsi"/>
          <w:sz w:val="22"/>
          <w:szCs w:val="22"/>
        </w:rPr>
        <w:t>marché</w:t>
      </w:r>
      <w:r w:rsidRPr="000568D3">
        <w:t xml:space="preserve"> </w:t>
      </w:r>
      <w:r w:rsidRPr="000568D3">
        <w:rPr>
          <w:rFonts w:asciiTheme="majorHAnsi" w:hAnsiTheme="majorHAnsi" w:cstheme="majorHAnsi"/>
          <w:sz w:val="22"/>
          <w:szCs w:val="22"/>
        </w:rPr>
        <w:t xml:space="preserve">DGITM-DTFFP-23-2025 a pour objet la fourniture de prestations d’interprétariat simultané ou consécutif en </w:t>
      </w:r>
      <w:r w:rsidR="00755F0A">
        <w:rPr>
          <w:rFonts w:asciiTheme="majorHAnsi" w:hAnsiTheme="majorHAnsi" w:cstheme="majorHAnsi"/>
          <w:sz w:val="22"/>
          <w:szCs w:val="22"/>
        </w:rPr>
        <w:t>italien</w:t>
      </w:r>
      <w:r w:rsidR="0041466C">
        <w:rPr>
          <w:rFonts w:asciiTheme="majorHAnsi" w:hAnsiTheme="majorHAnsi" w:cstheme="majorHAnsi"/>
          <w:sz w:val="22"/>
          <w:szCs w:val="22"/>
        </w:rPr>
        <w:t xml:space="preserve"> et en français</w:t>
      </w:r>
      <w:r w:rsidR="00755F0A">
        <w:rPr>
          <w:rFonts w:asciiTheme="majorHAnsi" w:hAnsiTheme="majorHAnsi" w:cstheme="majorHAnsi"/>
          <w:sz w:val="22"/>
          <w:szCs w:val="22"/>
        </w:rPr>
        <w:t>.</w:t>
      </w:r>
    </w:p>
    <w:p w14:paraId="10CAA3B2" w14:textId="77777777" w:rsidR="002606E9" w:rsidRPr="001A35D9" w:rsidRDefault="002606E9" w:rsidP="002606E9">
      <w:pPr>
        <w:tabs>
          <w:tab w:val="left" w:pos="426"/>
          <w:tab w:val="left" w:pos="851"/>
        </w:tabs>
        <w:jc w:val="both"/>
        <w:rPr>
          <w:rFonts w:asciiTheme="majorHAnsi" w:hAnsiTheme="majorHAnsi" w:cstheme="majorHAnsi"/>
        </w:rPr>
      </w:pPr>
    </w:p>
    <w:p w14:paraId="685C62C4" w14:textId="4C333D4D" w:rsidR="002606E9" w:rsidRPr="00A36F8F" w:rsidRDefault="002606E9" w:rsidP="001A35D9">
      <w:pPr>
        <w:tabs>
          <w:tab w:val="left" w:pos="426"/>
          <w:tab w:val="left" w:pos="851"/>
        </w:tabs>
        <w:jc w:val="both"/>
        <w:rPr>
          <w:rFonts w:asciiTheme="majorHAnsi" w:hAnsiTheme="majorHAnsi" w:cstheme="majorHAnsi"/>
          <w:i/>
          <w:sz w:val="22"/>
          <w:szCs w:val="22"/>
        </w:rPr>
      </w:pPr>
      <w:r w:rsidRPr="00A36F8F">
        <w:rPr>
          <w:rFonts w:ascii="Wingdings" w:eastAsia="Wingdings" w:hAnsi="Wingdings" w:cs="Wingdings"/>
          <w:b/>
          <w:color w:val="66CCFF"/>
          <w:spacing w:val="-10"/>
          <w:sz w:val="22"/>
          <w:szCs w:val="22"/>
        </w:rPr>
        <w:t></w:t>
      </w:r>
      <w:r w:rsidRPr="00A36F8F">
        <w:rPr>
          <w:rFonts w:ascii="Arial" w:eastAsia="Arial" w:hAnsi="Arial" w:cs="Arial"/>
          <w:spacing w:val="-10"/>
          <w:sz w:val="22"/>
          <w:szCs w:val="22"/>
        </w:rPr>
        <w:t xml:space="preserve">  </w:t>
      </w:r>
      <w:r w:rsidR="00A21759" w:rsidRPr="00A21759">
        <w:t xml:space="preserve"> </w:t>
      </w:r>
      <w:r w:rsidR="00A21759" w:rsidRPr="00A21759">
        <w:rPr>
          <w:rFonts w:asciiTheme="majorHAnsi" w:hAnsiTheme="majorHAnsi" w:cstheme="majorHAnsi"/>
          <w:sz w:val="22"/>
          <w:szCs w:val="22"/>
        </w:rPr>
        <w:t>Cet acte d'engagement correspond au lot n°</w:t>
      </w:r>
      <w:r w:rsidR="00A21759">
        <w:rPr>
          <w:rFonts w:asciiTheme="majorHAnsi" w:hAnsiTheme="majorHAnsi" w:cstheme="majorHAnsi"/>
          <w:sz w:val="22"/>
          <w:szCs w:val="22"/>
        </w:rPr>
        <w:t>2</w:t>
      </w:r>
      <w:r w:rsidR="00A21759" w:rsidRPr="00A21759">
        <w:rPr>
          <w:rFonts w:asciiTheme="majorHAnsi" w:hAnsiTheme="majorHAnsi" w:cstheme="majorHAnsi"/>
          <w:sz w:val="22"/>
          <w:szCs w:val="22"/>
        </w:rPr>
        <w:t xml:space="preserve"> de l’accord-cadre et constitue une offre de base</w:t>
      </w:r>
    </w:p>
    <w:p w14:paraId="3F5BC38D" w14:textId="77777777" w:rsidR="002606E9" w:rsidRPr="001A35D9" w:rsidRDefault="002606E9" w:rsidP="0025366D">
      <w:pPr>
        <w:pStyle w:val="Standard"/>
        <w:jc w:val="both"/>
        <w:rPr>
          <w:rFonts w:asciiTheme="majorHAnsi" w:hAnsiTheme="majorHAnsi" w:cstheme="majorHAnsi"/>
          <w:sz w:val="22"/>
          <w:szCs w:val="22"/>
        </w:rPr>
      </w:pPr>
    </w:p>
    <w:p w14:paraId="6DC87AB9" w14:textId="77777777" w:rsidR="00777C28" w:rsidRPr="001A35D9" w:rsidRDefault="00777C28" w:rsidP="0025366D">
      <w:pPr>
        <w:pStyle w:val="Standard"/>
        <w:tabs>
          <w:tab w:val="left" w:pos="851"/>
        </w:tabs>
        <w:jc w:val="both"/>
        <w:rPr>
          <w:rFonts w:asciiTheme="majorHAnsi" w:hAnsiTheme="majorHAnsi" w:cstheme="majorHAnsi"/>
          <w:sz w:val="22"/>
          <w:szCs w:val="22"/>
        </w:rPr>
      </w:pPr>
    </w:p>
    <w:tbl>
      <w:tblPr>
        <w:tblW w:w="10277" w:type="dxa"/>
        <w:tblInd w:w="-10" w:type="dxa"/>
        <w:tblCellMar>
          <w:left w:w="71" w:type="dxa"/>
          <w:right w:w="71" w:type="dxa"/>
        </w:tblCellMar>
        <w:tblLook w:val="0000" w:firstRow="0" w:lastRow="0" w:firstColumn="0" w:lastColumn="0" w:noHBand="0" w:noVBand="0"/>
      </w:tblPr>
      <w:tblGrid>
        <w:gridCol w:w="10277"/>
      </w:tblGrid>
      <w:tr w:rsidR="00777C28" w:rsidRPr="00793D52" w14:paraId="3BE39A5E" w14:textId="77777777">
        <w:tc>
          <w:tcPr>
            <w:tcW w:w="10277" w:type="dxa"/>
            <w:shd w:val="clear" w:color="auto" w:fill="66CCFF"/>
          </w:tcPr>
          <w:p w14:paraId="3F18F7B4" w14:textId="77777777" w:rsidR="00777C28" w:rsidRPr="00793D52" w:rsidRDefault="00D75057">
            <w:pPr>
              <w:pStyle w:val="Standard"/>
              <w:tabs>
                <w:tab w:val="left" w:pos="0"/>
                <w:tab w:val="left" w:pos="851"/>
                <w:tab w:val="left" w:pos="4111"/>
              </w:tabs>
              <w:spacing w:before="120" w:after="120"/>
              <w:jc w:val="both"/>
              <w:rPr>
                <w:rFonts w:asciiTheme="majorHAnsi" w:hAnsiTheme="majorHAnsi" w:cstheme="majorHAnsi"/>
                <w:b/>
                <w:sz w:val="28"/>
                <w:szCs w:val="28"/>
              </w:rPr>
            </w:pPr>
            <w:r w:rsidRPr="00793D52">
              <w:rPr>
                <w:rFonts w:asciiTheme="majorHAnsi" w:hAnsiTheme="majorHAnsi" w:cstheme="majorHAnsi"/>
                <w:b/>
                <w:sz w:val="28"/>
                <w:szCs w:val="28"/>
              </w:rPr>
              <w:t>B - Engagement du titulaire ou du groupement titulaire</w:t>
            </w:r>
          </w:p>
        </w:tc>
      </w:tr>
    </w:tbl>
    <w:p w14:paraId="25A5EA28" w14:textId="77777777" w:rsidR="00777C28" w:rsidRPr="00793D52" w:rsidRDefault="00D75057">
      <w:pPr>
        <w:pStyle w:val="Titre2"/>
        <w:tabs>
          <w:tab w:val="left" w:pos="851"/>
          <w:tab w:val="left" w:pos="2268"/>
        </w:tabs>
        <w:rPr>
          <w:rFonts w:asciiTheme="majorHAnsi" w:hAnsiTheme="majorHAnsi" w:cstheme="majorHAnsi"/>
          <w:sz w:val="28"/>
          <w:szCs w:val="28"/>
        </w:rPr>
      </w:pPr>
      <w:r w:rsidRPr="00793D52">
        <w:rPr>
          <w:rFonts w:asciiTheme="majorHAnsi" w:hAnsiTheme="majorHAnsi" w:cstheme="majorHAnsi"/>
          <w:sz w:val="28"/>
          <w:szCs w:val="28"/>
        </w:rPr>
        <w:t>B1 – Identification et engagement du titulaire ou du groupement titulaire</w:t>
      </w:r>
    </w:p>
    <w:p w14:paraId="6914CA7C" w14:textId="77777777" w:rsidR="00777C28" w:rsidRPr="001A35D9" w:rsidRDefault="00777C28" w:rsidP="001A35D9">
      <w:pPr>
        <w:pStyle w:val="Standard"/>
        <w:tabs>
          <w:tab w:val="left" w:pos="851"/>
        </w:tabs>
        <w:rPr>
          <w:rFonts w:asciiTheme="majorHAnsi" w:hAnsiTheme="majorHAnsi" w:cstheme="majorHAnsi"/>
          <w:sz w:val="22"/>
          <w:szCs w:val="22"/>
        </w:rPr>
      </w:pPr>
    </w:p>
    <w:p w14:paraId="74A6232D" w14:textId="39982551" w:rsidR="00A21759" w:rsidRDefault="00A21759" w:rsidP="00A21759">
      <w:pPr>
        <w:pStyle w:val="Paragraphedeliste"/>
        <w:contextualSpacing w:val="0"/>
        <w:rPr>
          <w:ins w:id="0" w:author="MASCARAS Anouk" w:date="2026-02-12T12:22:00Z"/>
          <w:rFonts w:asciiTheme="majorHAnsi" w:hAnsiTheme="majorHAnsi" w:cstheme="majorHAnsi"/>
          <w:sz w:val="22"/>
          <w:szCs w:val="22"/>
        </w:rPr>
      </w:pPr>
      <w:r w:rsidRPr="00A21759">
        <w:rPr>
          <w:rFonts w:asciiTheme="majorHAnsi" w:hAnsiTheme="majorHAnsi" w:cstheme="majorHAnsi"/>
          <w:sz w:val="22"/>
          <w:szCs w:val="22"/>
        </w:rPr>
        <w:t>Après avoir pris connaissance des pièces constitutives du lot n°</w:t>
      </w:r>
      <w:r>
        <w:rPr>
          <w:rFonts w:asciiTheme="majorHAnsi" w:hAnsiTheme="majorHAnsi" w:cstheme="majorHAnsi"/>
          <w:sz w:val="22"/>
          <w:szCs w:val="22"/>
        </w:rPr>
        <w:t>2</w:t>
      </w:r>
      <w:r w:rsidRPr="00A21759">
        <w:rPr>
          <w:rFonts w:asciiTheme="majorHAnsi" w:hAnsiTheme="majorHAnsi" w:cstheme="majorHAnsi"/>
          <w:sz w:val="22"/>
          <w:szCs w:val="22"/>
        </w:rPr>
        <w:t xml:space="preserve"> de l’accord-cadre à savoir :</w:t>
      </w:r>
    </w:p>
    <w:p w14:paraId="371B9E64" w14:textId="77777777" w:rsidR="00A21759" w:rsidRDefault="00A21759" w:rsidP="00A21759">
      <w:pPr>
        <w:pStyle w:val="Paragraphedeliste"/>
        <w:contextualSpacing w:val="0"/>
        <w:rPr>
          <w:rFonts w:asciiTheme="majorHAnsi" w:hAnsiTheme="majorHAnsi" w:cstheme="majorHAnsi"/>
          <w:sz w:val="22"/>
          <w:szCs w:val="22"/>
        </w:rPr>
      </w:pPr>
    </w:p>
    <w:p w14:paraId="64DC72FB" w14:textId="77777777" w:rsidR="00A21759" w:rsidRDefault="00A21759" w:rsidP="001A35D9">
      <w:pPr>
        <w:pStyle w:val="Standard"/>
        <w:numPr>
          <w:ilvl w:val="0"/>
          <w:numId w:val="1"/>
        </w:numPr>
        <w:tabs>
          <w:tab w:val="left" w:pos="851"/>
        </w:tabs>
        <w:ind w:left="714" w:hanging="357"/>
        <w:jc w:val="both"/>
        <w:rPr>
          <w:rFonts w:asciiTheme="majorHAnsi" w:hAnsiTheme="majorHAnsi" w:cstheme="majorHAnsi"/>
          <w:sz w:val="22"/>
          <w:szCs w:val="22"/>
        </w:rPr>
      </w:pPr>
      <w:r w:rsidRPr="00A21759">
        <w:rPr>
          <w:rFonts w:asciiTheme="majorHAnsi" w:hAnsiTheme="majorHAnsi" w:cstheme="majorHAnsi"/>
          <w:sz w:val="22"/>
          <w:szCs w:val="22"/>
        </w:rPr>
        <w:t>L’acte d’engagement (AE n°2) et son annexe financière, le bordereau des prix unitaires (BPU n°2) ;</w:t>
      </w:r>
    </w:p>
    <w:p w14:paraId="31FD73A5" w14:textId="26354673" w:rsidR="00777C28" w:rsidRDefault="00633348" w:rsidP="001A35D9">
      <w:pPr>
        <w:pStyle w:val="Standard"/>
        <w:numPr>
          <w:ilvl w:val="0"/>
          <w:numId w:val="1"/>
        </w:numPr>
        <w:tabs>
          <w:tab w:val="left" w:pos="851"/>
        </w:tabs>
        <w:ind w:left="714" w:hanging="357"/>
        <w:jc w:val="both"/>
        <w:rPr>
          <w:rFonts w:asciiTheme="majorHAnsi" w:hAnsiTheme="majorHAnsi" w:cstheme="majorHAnsi"/>
          <w:sz w:val="22"/>
          <w:szCs w:val="22"/>
        </w:rPr>
      </w:pPr>
      <w:r w:rsidRPr="001A35D9">
        <w:rPr>
          <w:rFonts w:asciiTheme="majorHAnsi" w:hAnsiTheme="majorHAnsi" w:cstheme="majorHAnsi"/>
          <w:sz w:val="22"/>
          <w:szCs w:val="22"/>
        </w:rPr>
        <w:t>L</w:t>
      </w:r>
      <w:r w:rsidR="002836D9" w:rsidRPr="001A35D9">
        <w:rPr>
          <w:rFonts w:asciiTheme="majorHAnsi" w:hAnsiTheme="majorHAnsi" w:cstheme="majorHAnsi"/>
          <w:sz w:val="22"/>
          <w:szCs w:val="22"/>
        </w:rPr>
        <w:t>e cahier des clauses administratives particulières (CCP) et ses éventuelles annexes</w:t>
      </w:r>
      <w:r w:rsidR="00CD0EB5">
        <w:rPr>
          <w:rFonts w:asciiTheme="majorHAnsi" w:hAnsiTheme="majorHAnsi" w:cstheme="majorHAnsi"/>
          <w:sz w:val="22"/>
          <w:szCs w:val="22"/>
        </w:rPr>
        <w:t> ;</w:t>
      </w:r>
    </w:p>
    <w:p w14:paraId="7FB797B7" w14:textId="1983A12A" w:rsidR="000568D3" w:rsidRPr="001A35D9" w:rsidRDefault="000568D3" w:rsidP="001A35D9">
      <w:pPr>
        <w:pStyle w:val="Standard"/>
        <w:numPr>
          <w:ilvl w:val="0"/>
          <w:numId w:val="1"/>
        </w:numPr>
        <w:tabs>
          <w:tab w:val="left" w:pos="851"/>
        </w:tabs>
        <w:ind w:left="714" w:hanging="357"/>
        <w:jc w:val="both"/>
        <w:rPr>
          <w:rFonts w:asciiTheme="majorHAnsi" w:hAnsiTheme="majorHAnsi" w:cstheme="majorHAnsi"/>
          <w:sz w:val="22"/>
          <w:szCs w:val="22"/>
        </w:rPr>
      </w:pPr>
      <w:r w:rsidRPr="000568D3">
        <w:rPr>
          <w:rFonts w:asciiTheme="majorHAnsi" w:hAnsiTheme="majorHAnsi" w:cstheme="majorHAnsi"/>
          <w:sz w:val="22"/>
          <w:szCs w:val="22"/>
        </w:rPr>
        <w:t>Le cahier des clauses administratives générales des marchés publics de fournitures courantes et de services (CCAG-FCS) approuvé par l'arrêté du 30 mars 2021 ;</w:t>
      </w:r>
    </w:p>
    <w:p w14:paraId="45E9A151" w14:textId="49B406AF" w:rsidR="002D55CB" w:rsidRPr="001A35D9" w:rsidRDefault="00685E6F" w:rsidP="001A35D9">
      <w:pPr>
        <w:pStyle w:val="Paragraphedeliste"/>
        <w:numPr>
          <w:ilvl w:val="0"/>
          <w:numId w:val="1"/>
        </w:numPr>
        <w:ind w:left="714" w:hanging="357"/>
        <w:contextualSpacing w:val="0"/>
        <w:rPr>
          <w:rFonts w:asciiTheme="majorHAnsi" w:eastAsia="Times New Roman" w:hAnsiTheme="majorHAnsi" w:cstheme="majorHAnsi"/>
          <w:sz w:val="22"/>
          <w:szCs w:val="22"/>
          <w:lang w:bidi="ar-SA"/>
        </w:rPr>
      </w:pPr>
      <w:r>
        <w:rPr>
          <w:rFonts w:asciiTheme="majorHAnsi" w:eastAsia="Times New Roman" w:hAnsiTheme="majorHAnsi" w:cstheme="majorHAnsi"/>
          <w:sz w:val="22"/>
          <w:szCs w:val="22"/>
          <w:lang w:bidi="ar-SA"/>
        </w:rPr>
        <w:t>L’offre du titulaire</w:t>
      </w:r>
    </w:p>
    <w:p w14:paraId="132BD7E7" w14:textId="77777777" w:rsidR="0025366D" w:rsidRPr="001A35D9" w:rsidRDefault="0025366D" w:rsidP="001A35D9">
      <w:pPr>
        <w:pStyle w:val="Standard"/>
        <w:tabs>
          <w:tab w:val="left" w:pos="851"/>
        </w:tabs>
        <w:jc w:val="both"/>
        <w:rPr>
          <w:rFonts w:asciiTheme="majorHAnsi" w:hAnsiTheme="majorHAnsi" w:cstheme="majorHAnsi"/>
          <w:sz w:val="22"/>
          <w:szCs w:val="22"/>
        </w:rPr>
      </w:pPr>
    </w:p>
    <w:p w14:paraId="7D450846" w14:textId="543E1026" w:rsidR="00777C28" w:rsidRPr="001A35D9" w:rsidRDefault="00633348" w:rsidP="001A35D9">
      <w:pPr>
        <w:pStyle w:val="Standard"/>
        <w:tabs>
          <w:tab w:val="left" w:pos="851"/>
        </w:tabs>
        <w:jc w:val="both"/>
        <w:rPr>
          <w:rFonts w:asciiTheme="majorHAnsi" w:hAnsiTheme="majorHAnsi" w:cstheme="majorHAnsi"/>
          <w:sz w:val="22"/>
          <w:szCs w:val="22"/>
        </w:rPr>
      </w:pPr>
      <w:r w:rsidRPr="001A35D9">
        <w:rPr>
          <w:rFonts w:asciiTheme="majorHAnsi" w:hAnsiTheme="majorHAnsi" w:cstheme="majorHAnsi"/>
          <w:sz w:val="22"/>
          <w:szCs w:val="22"/>
        </w:rPr>
        <w:t>Et</w:t>
      </w:r>
      <w:r w:rsidR="00D75057" w:rsidRPr="001A35D9">
        <w:rPr>
          <w:rFonts w:asciiTheme="majorHAnsi" w:hAnsiTheme="majorHAnsi" w:cstheme="majorHAnsi"/>
          <w:sz w:val="22"/>
          <w:szCs w:val="22"/>
        </w:rPr>
        <w:t xml:space="preserve"> conformément à leurs clauses,</w:t>
      </w:r>
    </w:p>
    <w:p w14:paraId="5C5B537F" w14:textId="77777777" w:rsidR="00777C28" w:rsidRPr="001A35D9" w:rsidRDefault="00777C28" w:rsidP="001A35D9">
      <w:pPr>
        <w:pStyle w:val="Standard"/>
        <w:tabs>
          <w:tab w:val="left" w:pos="851"/>
        </w:tabs>
        <w:jc w:val="both"/>
        <w:rPr>
          <w:rFonts w:asciiTheme="majorHAnsi" w:hAnsiTheme="majorHAnsi" w:cstheme="majorHAnsi"/>
          <w:sz w:val="22"/>
          <w:szCs w:val="22"/>
        </w:rPr>
      </w:pPr>
    </w:p>
    <w:p w14:paraId="369F28E5" w14:textId="6B4587AB" w:rsidR="00777C28" w:rsidRPr="00231773" w:rsidRDefault="00CD0EB5">
      <w:pPr>
        <w:pStyle w:val="Standard"/>
        <w:tabs>
          <w:tab w:val="left" w:pos="1702"/>
        </w:tabs>
        <w:ind w:left="567"/>
        <w:jc w:val="both"/>
        <w:rPr>
          <w:rFonts w:ascii="Arial" w:hAnsi="Arial" w:cs="Arial"/>
          <w:b/>
          <w:sz w:val="22"/>
          <w:szCs w:val="22"/>
        </w:rPr>
      </w:pPr>
      <w:r>
        <w:fldChar w:fldCharType="begin">
          <w:ffData>
            <w:name w:val=""/>
            <w:enabled/>
            <w:calcOnExit w:val="0"/>
            <w:checkBox>
              <w:size w:val="20"/>
              <w:default w:val="0"/>
            </w:checkBox>
          </w:ffData>
        </w:fldChar>
      </w:r>
      <w:r>
        <w:instrText xml:space="preserve"> FORMCHECKBOX </w:instrText>
      </w:r>
      <w:r w:rsidR="001C3226">
        <w:fldChar w:fldCharType="separate"/>
      </w:r>
      <w:r>
        <w:fldChar w:fldCharType="end"/>
      </w:r>
      <w:r w:rsidR="00CE7342">
        <w:t xml:space="preserve"> </w:t>
      </w:r>
      <w:r w:rsidR="00D75057" w:rsidRPr="001A35D9">
        <w:rPr>
          <w:rFonts w:asciiTheme="majorHAnsi" w:hAnsiTheme="majorHAnsi" w:cstheme="majorHAnsi"/>
          <w:b/>
          <w:sz w:val="22"/>
          <w:szCs w:val="22"/>
        </w:rPr>
        <w:t>Le signataire</w:t>
      </w:r>
    </w:p>
    <w:p w14:paraId="12F0B967" w14:textId="739E084A" w:rsidR="00777C28" w:rsidRPr="001A35D9" w:rsidRDefault="00777C28">
      <w:pPr>
        <w:pStyle w:val="Standard"/>
        <w:tabs>
          <w:tab w:val="left" w:pos="851"/>
        </w:tabs>
        <w:jc w:val="both"/>
        <w:rPr>
          <w:rFonts w:asciiTheme="majorHAnsi" w:hAnsiTheme="majorHAnsi" w:cstheme="majorHAnsi"/>
          <w:sz w:val="22"/>
          <w:szCs w:val="22"/>
        </w:rPr>
      </w:pPr>
    </w:p>
    <w:p w14:paraId="3D85CE33" w14:textId="34811A94" w:rsidR="00194BCB" w:rsidRPr="001A35D9" w:rsidRDefault="001A35D9" w:rsidP="00194BCB">
      <w:pPr>
        <w:pStyle w:val="Standard"/>
        <w:tabs>
          <w:tab w:val="left" w:pos="1702"/>
        </w:tabs>
        <w:jc w:val="both"/>
        <w:rPr>
          <w:rFonts w:asciiTheme="majorHAnsi" w:hAnsiTheme="majorHAnsi" w:cstheme="majorHAnsi"/>
          <w:b/>
          <w:sz w:val="22"/>
          <w:szCs w:val="22"/>
        </w:rPr>
      </w:pPr>
      <w:r w:rsidRPr="001A35D9">
        <w:rPr>
          <w:rFonts w:asciiTheme="majorHAnsi" w:hAnsiTheme="majorHAnsi" w:cstheme="majorHAnsi"/>
          <w:b/>
          <w:sz w:val="22"/>
          <w:szCs w:val="22"/>
        </w:rPr>
        <w:t>Prénom/Nom</w:t>
      </w:r>
    </w:p>
    <w:p w14:paraId="51445AA9" w14:textId="7616AC23" w:rsidR="00194BCB" w:rsidRPr="001A35D9" w:rsidRDefault="00194BCB" w:rsidP="00194BCB">
      <w:pPr>
        <w:pStyle w:val="Standard"/>
        <w:tabs>
          <w:tab w:val="left" w:pos="1702"/>
        </w:tabs>
        <w:jc w:val="both"/>
        <w:rPr>
          <w:rFonts w:asciiTheme="majorHAnsi" w:hAnsiTheme="majorHAnsi" w:cstheme="majorHAnsi"/>
          <w:b/>
          <w:sz w:val="22"/>
          <w:szCs w:val="22"/>
        </w:rPr>
      </w:pPr>
      <w:r w:rsidRPr="001A35D9">
        <w:rPr>
          <w:rFonts w:asciiTheme="majorHAnsi" w:hAnsiTheme="majorHAnsi" w:cstheme="majorHAnsi"/>
          <w:b/>
          <w:sz w:val="22"/>
          <w:szCs w:val="22"/>
        </w:rPr>
        <w:t>Agissant en qualité d</w:t>
      </w:r>
      <w:r w:rsidR="001A35D9" w:rsidRPr="001A35D9">
        <w:rPr>
          <w:rFonts w:asciiTheme="majorHAnsi" w:hAnsiTheme="majorHAnsi" w:cstheme="majorHAnsi"/>
          <w:b/>
          <w:sz w:val="22"/>
          <w:szCs w:val="22"/>
        </w:rPr>
        <w:t>e</w:t>
      </w:r>
      <w:r w:rsidR="001A35D9">
        <w:rPr>
          <w:rFonts w:asciiTheme="majorHAnsi" w:hAnsiTheme="majorHAnsi" w:cstheme="majorHAnsi"/>
          <w:b/>
          <w:sz w:val="22"/>
          <w:szCs w:val="22"/>
        </w:rPr>
        <w:t xml:space="preserve"> xxx</w:t>
      </w:r>
    </w:p>
    <w:p w14:paraId="10B0E1CB" w14:textId="77777777" w:rsidR="00194BCB" w:rsidRPr="001A35D9" w:rsidRDefault="00194BCB">
      <w:pPr>
        <w:pStyle w:val="Standard"/>
        <w:tabs>
          <w:tab w:val="left" w:pos="851"/>
        </w:tabs>
        <w:jc w:val="both"/>
        <w:rPr>
          <w:rFonts w:asciiTheme="majorHAnsi" w:hAnsiTheme="majorHAnsi" w:cstheme="majorHAnsi"/>
          <w:sz w:val="22"/>
          <w:szCs w:val="22"/>
        </w:rPr>
      </w:pPr>
    </w:p>
    <w:p w14:paraId="48AD9BFE" w14:textId="0C3B916D" w:rsidR="00777C28" w:rsidRPr="00231773" w:rsidRDefault="00CE7342">
      <w:pPr>
        <w:pStyle w:val="Standard"/>
        <w:tabs>
          <w:tab w:val="left" w:pos="2552"/>
        </w:tabs>
        <w:spacing w:before="120"/>
        <w:ind w:left="1134"/>
        <w:jc w:val="both"/>
        <w:rPr>
          <w:rFonts w:ascii="Arial" w:hAnsi="Arial" w:cs="Arial"/>
          <w:sz w:val="22"/>
          <w:szCs w:val="22"/>
        </w:rPr>
      </w:pPr>
      <w:r>
        <w:fldChar w:fldCharType="begin">
          <w:ffData>
            <w:name w:val=""/>
            <w:enabled/>
            <w:calcOnExit w:val="0"/>
            <w:checkBox>
              <w:size w:val="20"/>
              <w:default w:val="0"/>
            </w:checkBox>
          </w:ffData>
        </w:fldChar>
      </w:r>
      <w:r>
        <w:instrText xml:space="preserve"> FORMCHECKBOX </w:instrText>
      </w:r>
      <w:r w:rsidR="001C3226">
        <w:fldChar w:fldCharType="separate"/>
      </w:r>
      <w:r>
        <w:fldChar w:fldCharType="end"/>
      </w:r>
      <w:r>
        <w:t xml:space="preserve"> </w:t>
      </w:r>
      <w:proofErr w:type="gramStart"/>
      <w:r w:rsidR="00D75057" w:rsidRPr="001A35D9">
        <w:rPr>
          <w:rFonts w:asciiTheme="majorHAnsi" w:hAnsiTheme="majorHAnsi" w:cstheme="majorHAnsi"/>
          <w:sz w:val="22"/>
          <w:szCs w:val="22"/>
        </w:rPr>
        <w:t>s’engage</w:t>
      </w:r>
      <w:proofErr w:type="gramEnd"/>
      <w:r w:rsidR="00D75057" w:rsidRPr="001A35D9">
        <w:rPr>
          <w:rFonts w:asciiTheme="majorHAnsi" w:hAnsiTheme="majorHAnsi" w:cstheme="majorHAnsi"/>
          <w:sz w:val="22"/>
          <w:szCs w:val="22"/>
        </w:rPr>
        <w:t>, sur la base de son offre et pour son propre compte</w:t>
      </w:r>
    </w:p>
    <w:p w14:paraId="47463298" w14:textId="602B9436" w:rsidR="00777C28" w:rsidRPr="001A35D9" w:rsidRDefault="00777C28">
      <w:pPr>
        <w:pStyle w:val="Standard"/>
        <w:tabs>
          <w:tab w:val="left" w:pos="851"/>
        </w:tabs>
        <w:jc w:val="both"/>
        <w:rPr>
          <w:rFonts w:asciiTheme="majorHAnsi" w:hAnsiTheme="majorHAnsi" w:cstheme="majorHAnsi"/>
          <w:sz w:val="22"/>
          <w:szCs w:val="22"/>
        </w:rPr>
      </w:pPr>
    </w:p>
    <w:p w14:paraId="4E6DE986" w14:textId="03F9A044" w:rsidR="00194BCB" w:rsidRPr="001A3A84" w:rsidRDefault="00194BCB" w:rsidP="00194BCB">
      <w:pPr>
        <w:pStyle w:val="Standard"/>
        <w:tabs>
          <w:tab w:val="left" w:pos="1702"/>
        </w:tabs>
        <w:jc w:val="both"/>
        <w:rPr>
          <w:rFonts w:asciiTheme="majorHAnsi" w:hAnsiTheme="majorHAnsi" w:cstheme="majorHAnsi"/>
          <w:b/>
          <w:sz w:val="22"/>
          <w:szCs w:val="22"/>
        </w:rPr>
      </w:pPr>
      <w:r w:rsidRPr="001A3A84">
        <w:rPr>
          <w:rFonts w:asciiTheme="majorHAnsi" w:hAnsiTheme="majorHAnsi" w:cstheme="majorHAnsi"/>
          <w:b/>
          <w:sz w:val="22"/>
          <w:szCs w:val="22"/>
        </w:rPr>
        <w:t>Nom commercial et dénomination sociale</w:t>
      </w:r>
    </w:p>
    <w:p w14:paraId="687BB602" w14:textId="5ED6C482" w:rsidR="00194BCB" w:rsidRPr="001A3A84" w:rsidRDefault="00194BCB" w:rsidP="001A35D9">
      <w:pPr>
        <w:pStyle w:val="Standard"/>
        <w:tabs>
          <w:tab w:val="left" w:pos="1702"/>
        </w:tabs>
        <w:jc w:val="both"/>
        <w:rPr>
          <w:rFonts w:asciiTheme="majorHAnsi" w:hAnsiTheme="majorHAnsi" w:cstheme="majorHAnsi"/>
          <w:sz w:val="22"/>
          <w:szCs w:val="22"/>
        </w:rPr>
      </w:pPr>
      <w:r w:rsidRPr="001A3A84">
        <w:rPr>
          <w:rFonts w:asciiTheme="majorHAnsi" w:hAnsiTheme="majorHAnsi" w:cstheme="majorHAnsi"/>
          <w:b/>
          <w:sz w:val="22"/>
          <w:szCs w:val="22"/>
        </w:rPr>
        <w:t>Adresse</w:t>
      </w:r>
    </w:p>
    <w:p w14:paraId="02E1BDDA" w14:textId="77777777" w:rsidR="00194BCB" w:rsidRPr="001A35D9" w:rsidRDefault="00194BCB">
      <w:pPr>
        <w:pStyle w:val="Standard"/>
        <w:tabs>
          <w:tab w:val="left" w:pos="851"/>
        </w:tabs>
        <w:jc w:val="both"/>
        <w:rPr>
          <w:rFonts w:asciiTheme="majorHAnsi" w:hAnsiTheme="majorHAnsi" w:cstheme="majorHAnsi"/>
          <w:sz w:val="22"/>
          <w:szCs w:val="22"/>
        </w:rPr>
      </w:pPr>
    </w:p>
    <w:p w14:paraId="6B0FCA75" w14:textId="77777777" w:rsidR="00777C28" w:rsidRPr="00231773" w:rsidRDefault="00D75057">
      <w:pPr>
        <w:pStyle w:val="Standard"/>
        <w:jc w:val="both"/>
        <w:rPr>
          <w:rFonts w:ascii="Arial" w:hAnsi="Arial" w:cs="Arial"/>
          <w:i/>
          <w:color w:val="808080" w:themeColor="background1" w:themeShade="80"/>
          <w:sz w:val="18"/>
          <w:szCs w:val="18"/>
        </w:rPr>
      </w:pPr>
      <w:r w:rsidRPr="00231773">
        <w:rPr>
          <w:rFonts w:ascii="Arial" w:hAnsi="Arial" w:cs="Arial"/>
          <w:i/>
          <w:color w:val="808080" w:themeColor="background1" w:themeShade="8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7D6D128" w14:textId="77777777" w:rsidR="00777C28" w:rsidRPr="00231773" w:rsidRDefault="00777C28">
      <w:pPr>
        <w:pStyle w:val="Standard"/>
        <w:tabs>
          <w:tab w:val="left" w:pos="851"/>
        </w:tabs>
        <w:jc w:val="both"/>
        <w:rPr>
          <w:rFonts w:ascii="Arial" w:hAnsi="Arial" w:cs="Arial"/>
          <w:sz w:val="22"/>
          <w:szCs w:val="22"/>
        </w:rPr>
      </w:pPr>
    </w:p>
    <w:p w14:paraId="6722BFAC" w14:textId="77777777" w:rsidR="00777C28" w:rsidRPr="00231773" w:rsidRDefault="00777C28">
      <w:pPr>
        <w:pStyle w:val="Standard"/>
        <w:tabs>
          <w:tab w:val="left" w:pos="2552"/>
        </w:tabs>
        <w:ind w:left="1134"/>
        <w:jc w:val="both"/>
        <w:rPr>
          <w:rFonts w:ascii="Arial" w:hAnsi="Arial" w:cs="Arial"/>
          <w:sz w:val="22"/>
          <w:szCs w:val="22"/>
        </w:rPr>
      </w:pPr>
    </w:p>
    <w:p w14:paraId="3B202903" w14:textId="102CB0D3" w:rsidR="00777C28" w:rsidRPr="00231773" w:rsidRDefault="00CE7342">
      <w:pPr>
        <w:pStyle w:val="Standard"/>
        <w:tabs>
          <w:tab w:val="left" w:pos="2552"/>
        </w:tabs>
        <w:ind w:left="1134"/>
        <w:jc w:val="both"/>
        <w:rPr>
          <w:rFonts w:ascii="Arial" w:hAnsi="Arial" w:cs="Arial"/>
          <w:sz w:val="22"/>
          <w:szCs w:val="22"/>
        </w:rPr>
      </w:pPr>
      <w:r>
        <w:fldChar w:fldCharType="begin">
          <w:ffData>
            <w:name w:val=""/>
            <w:enabled/>
            <w:calcOnExit w:val="0"/>
            <w:checkBox>
              <w:size w:val="20"/>
              <w:default w:val="0"/>
            </w:checkBox>
          </w:ffData>
        </w:fldChar>
      </w:r>
      <w:r>
        <w:instrText xml:space="preserve"> FORMCHECKBOX </w:instrText>
      </w:r>
      <w:r w:rsidR="001C3226">
        <w:fldChar w:fldCharType="separate"/>
      </w:r>
      <w:r>
        <w:fldChar w:fldCharType="end"/>
      </w:r>
      <w:r>
        <w:t xml:space="preserve"> </w:t>
      </w:r>
      <w:proofErr w:type="gramStart"/>
      <w:r w:rsidR="00D75057" w:rsidRPr="001A3A84">
        <w:rPr>
          <w:rFonts w:asciiTheme="majorHAnsi" w:hAnsiTheme="majorHAnsi" w:cstheme="majorHAnsi"/>
          <w:sz w:val="22"/>
          <w:szCs w:val="22"/>
        </w:rPr>
        <w:t>engage</w:t>
      </w:r>
      <w:proofErr w:type="gramEnd"/>
      <w:r w:rsidR="00D75057" w:rsidRPr="001A3A84">
        <w:rPr>
          <w:rFonts w:asciiTheme="majorHAnsi" w:hAnsiTheme="majorHAnsi" w:cstheme="majorHAnsi"/>
          <w:sz w:val="22"/>
          <w:szCs w:val="22"/>
        </w:rPr>
        <w:t xml:space="preserve"> la société ……………………… sur la base de son offre</w:t>
      </w:r>
    </w:p>
    <w:p w14:paraId="072ED335" w14:textId="77777777" w:rsidR="001A3A84" w:rsidRPr="001A3A84" w:rsidRDefault="001A3A84" w:rsidP="001A3A84">
      <w:pPr>
        <w:pStyle w:val="Standard"/>
        <w:tabs>
          <w:tab w:val="left" w:pos="851"/>
        </w:tabs>
        <w:jc w:val="both"/>
        <w:rPr>
          <w:rFonts w:asciiTheme="majorHAnsi" w:hAnsiTheme="majorHAnsi" w:cstheme="majorHAnsi"/>
          <w:sz w:val="22"/>
          <w:szCs w:val="22"/>
        </w:rPr>
      </w:pPr>
    </w:p>
    <w:p w14:paraId="6E257C78" w14:textId="34B10C3A" w:rsidR="001A3A84" w:rsidRPr="001A3A84" w:rsidRDefault="001A3A84" w:rsidP="001A3A84">
      <w:pPr>
        <w:pStyle w:val="Standard"/>
        <w:tabs>
          <w:tab w:val="left" w:pos="1702"/>
        </w:tabs>
        <w:jc w:val="both"/>
        <w:rPr>
          <w:rFonts w:asciiTheme="majorHAnsi" w:hAnsiTheme="majorHAnsi" w:cstheme="majorHAnsi"/>
          <w:b/>
          <w:sz w:val="22"/>
          <w:szCs w:val="22"/>
        </w:rPr>
      </w:pPr>
      <w:r w:rsidRPr="001A3A84">
        <w:rPr>
          <w:rFonts w:asciiTheme="majorHAnsi" w:hAnsiTheme="majorHAnsi" w:cstheme="majorHAnsi"/>
          <w:b/>
          <w:sz w:val="22"/>
          <w:szCs w:val="22"/>
        </w:rPr>
        <w:t>Nom commercial et dénomination sociale</w:t>
      </w:r>
    </w:p>
    <w:p w14:paraId="2F24EDCC" w14:textId="77777777" w:rsidR="001A3A84" w:rsidRPr="001A3A84" w:rsidRDefault="001A3A84" w:rsidP="001A3A84">
      <w:pPr>
        <w:pStyle w:val="Standard"/>
        <w:tabs>
          <w:tab w:val="left" w:pos="1702"/>
        </w:tabs>
        <w:jc w:val="both"/>
        <w:rPr>
          <w:rFonts w:asciiTheme="majorHAnsi" w:hAnsiTheme="majorHAnsi" w:cstheme="majorHAnsi"/>
          <w:sz w:val="22"/>
          <w:szCs w:val="22"/>
        </w:rPr>
      </w:pPr>
      <w:r w:rsidRPr="001A3A84">
        <w:rPr>
          <w:rFonts w:asciiTheme="majorHAnsi" w:hAnsiTheme="majorHAnsi" w:cstheme="majorHAnsi"/>
          <w:b/>
          <w:sz w:val="22"/>
          <w:szCs w:val="22"/>
        </w:rPr>
        <w:t>Adresse</w:t>
      </w:r>
    </w:p>
    <w:p w14:paraId="2AB27F0C" w14:textId="65FE8C96" w:rsidR="00777C28" w:rsidRDefault="00777C28">
      <w:pPr>
        <w:pStyle w:val="Standard"/>
        <w:tabs>
          <w:tab w:val="left" w:pos="851"/>
        </w:tabs>
        <w:jc w:val="both"/>
        <w:rPr>
          <w:rFonts w:ascii="Arial" w:hAnsi="Arial" w:cs="Arial"/>
          <w:sz w:val="22"/>
          <w:szCs w:val="22"/>
        </w:rPr>
      </w:pPr>
    </w:p>
    <w:p w14:paraId="7164544B" w14:textId="77777777" w:rsidR="001A3A84" w:rsidRPr="00231773" w:rsidRDefault="001A3A84">
      <w:pPr>
        <w:pStyle w:val="Standard"/>
        <w:tabs>
          <w:tab w:val="left" w:pos="851"/>
        </w:tabs>
        <w:jc w:val="both"/>
        <w:rPr>
          <w:rFonts w:ascii="Arial" w:hAnsi="Arial" w:cs="Arial"/>
          <w:sz w:val="22"/>
          <w:szCs w:val="22"/>
        </w:rPr>
      </w:pPr>
    </w:p>
    <w:p w14:paraId="1CC0BA37" w14:textId="643C6E51" w:rsidR="00777C28" w:rsidRPr="00231773" w:rsidRDefault="00CE7342">
      <w:pPr>
        <w:pStyle w:val="Standard"/>
        <w:tabs>
          <w:tab w:val="left" w:pos="1702"/>
        </w:tabs>
        <w:ind w:left="567"/>
        <w:jc w:val="both"/>
        <w:rPr>
          <w:rFonts w:ascii="Arial" w:hAnsi="Arial" w:cs="Arial"/>
          <w:b/>
          <w:sz w:val="22"/>
          <w:szCs w:val="22"/>
        </w:rPr>
      </w:pPr>
      <w:r>
        <w:fldChar w:fldCharType="begin">
          <w:ffData>
            <w:name w:val=""/>
            <w:enabled/>
            <w:calcOnExit w:val="0"/>
            <w:checkBox>
              <w:size w:val="20"/>
              <w:default w:val="0"/>
            </w:checkBox>
          </w:ffData>
        </w:fldChar>
      </w:r>
      <w:r>
        <w:instrText xml:space="preserve"> FORMCHECKBOX </w:instrText>
      </w:r>
      <w:r w:rsidR="001C3226">
        <w:fldChar w:fldCharType="separate"/>
      </w:r>
      <w:r>
        <w:fldChar w:fldCharType="end"/>
      </w:r>
      <w:r>
        <w:t xml:space="preserve"> </w:t>
      </w:r>
      <w:r w:rsidR="00D75057" w:rsidRPr="001A3A84">
        <w:rPr>
          <w:rFonts w:asciiTheme="majorHAnsi" w:hAnsiTheme="majorHAnsi" w:cstheme="majorHAnsi"/>
          <w:b/>
          <w:sz w:val="22"/>
          <w:szCs w:val="22"/>
        </w:rPr>
        <w:t>L’ensemble des membres du groupement s’engagent, sur la base de l’offre du groupement</w:t>
      </w:r>
    </w:p>
    <w:p w14:paraId="28B49511" w14:textId="77777777" w:rsidR="00777C28" w:rsidRPr="00231773" w:rsidRDefault="00777C28">
      <w:pPr>
        <w:pStyle w:val="Standard"/>
        <w:tabs>
          <w:tab w:val="left" w:pos="851"/>
        </w:tabs>
        <w:jc w:val="both"/>
        <w:rPr>
          <w:rFonts w:ascii="Arial" w:hAnsi="Arial" w:cs="Arial"/>
          <w:sz w:val="22"/>
          <w:szCs w:val="22"/>
        </w:rPr>
      </w:pPr>
    </w:p>
    <w:p w14:paraId="32C772C9" w14:textId="77777777" w:rsidR="00777C28" w:rsidRPr="00231773" w:rsidRDefault="00D75057">
      <w:pPr>
        <w:pStyle w:val="Standard"/>
        <w:jc w:val="both"/>
        <w:rPr>
          <w:rFonts w:ascii="Arial" w:hAnsi="Arial" w:cs="Arial"/>
          <w:i/>
          <w:color w:val="808080" w:themeColor="background1" w:themeShade="80"/>
          <w:sz w:val="18"/>
          <w:szCs w:val="18"/>
        </w:rPr>
      </w:pPr>
      <w:r w:rsidRPr="00231773">
        <w:rPr>
          <w:rFonts w:ascii="Arial" w:hAnsi="Arial" w:cs="Arial"/>
          <w:i/>
          <w:color w:val="808080" w:themeColor="background1" w:themeShade="80"/>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88B590B" w14:textId="540FB654" w:rsidR="00777C28" w:rsidRDefault="00777C28">
      <w:pPr>
        <w:pStyle w:val="fcase1ertab"/>
        <w:tabs>
          <w:tab w:val="left" w:pos="426"/>
          <w:tab w:val="left" w:pos="851"/>
        </w:tabs>
        <w:ind w:left="0" w:firstLine="0"/>
        <w:rPr>
          <w:rFonts w:ascii="Arial" w:hAnsi="Arial" w:cs="Arial"/>
          <w:sz w:val="22"/>
          <w:szCs w:val="22"/>
        </w:rPr>
      </w:pPr>
    </w:p>
    <w:p w14:paraId="1B62243A" w14:textId="77777777" w:rsidR="001A3A84" w:rsidRPr="001A3A84" w:rsidRDefault="001A3A84" w:rsidP="001A3A84">
      <w:pPr>
        <w:pStyle w:val="Standard"/>
        <w:tabs>
          <w:tab w:val="left" w:pos="1702"/>
        </w:tabs>
        <w:jc w:val="both"/>
        <w:rPr>
          <w:rFonts w:asciiTheme="majorHAnsi" w:hAnsiTheme="majorHAnsi" w:cstheme="majorHAnsi"/>
          <w:b/>
          <w:sz w:val="22"/>
          <w:szCs w:val="22"/>
        </w:rPr>
      </w:pPr>
      <w:r w:rsidRPr="001A3A84">
        <w:rPr>
          <w:rFonts w:asciiTheme="majorHAnsi" w:hAnsiTheme="majorHAnsi" w:cstheme="majorHAnsi"/>
          <w:b/>
          <w:sz w:val="22"/>
          <w:szCs w:val="22"/>
        </w:rPr>
        <w:t>Nom commercial et dénomination sociale</w:t>
      </w:r>
    </w:p>
    <w:p w14:paraId="1F147B3F" w14:textId="77777777" w:rsidR="001A3A84" w:rsidRPr="001A3A84" w:rsidRDefault="001A3A84" w:rsidP="001A3A84">
      <w:pPr>
        <w:pStyle w:val="Standard"/>
        <w:tabs>
          <w:tab w:val="left" w:pos="1702"/>
        </w:tabs>
        <w:jc w:val="both"/>
        <w:rPr>
          <w:rFonts w:asciiTheme="majorHAnsi" w:hAnsiTheme="majorHAnsi" w:cstheme="majorHAnsi"/>
          <w:sz w:val="22"/>
          <w:szCs w:val="22"/>
        </w:rPr>
      </w:pPr>
      <w:r w:rsidRPr="001A3A84">
        <w:rPr>
          <w:rFonts w:asciiTheme="majorHAnsi" w:hAnsiTheme="majorHAnsi" w:cstheme="majorHAnsi"/>
          <w:b/>
          <w:sz w:val="22"/>
          <w:szCs w:val="22"/>
        </w:rPr>
        <w:t>Adresse</w:t>
      </w:r>
    </w:p>
    <w:p w14:paraId="79D29BFD" w14:textId="1FB73332" w:rsidR="001A3A84" w:rsidRPr="001A3A84" w:rsidRDefault="001A3A84">
      <w:pPr>
        <w:pStyle w:val="fcase1ertab"/>
        <w:tabs>
          <w:tab w:val="left" w:pos="426"/>
          <w:tab w:val="left" w:pos="851"/>
        </w:tabs>
        <w:ind w:left="0" w:firstLine="0"/>
        <w:rPr>
          <w:rFonts w:asciiTheme="majorHAnsi" w:hAnsiTheme="majorHAnsi" w:cstheme="majorHAnsi"/>
          <w:sz w:val="22"/>
          <w:szCs w:val="22"/>
        </w:rPr>
      </w:pPr>
    </w:p>
    <w:p w14:paraId="5233C96C" w14:textId="27C32048" w:rsidR="001A3A84" w:rsidRPr="001A3A84" w:rsidRDefault="001A3A84">
      <w:pPr>
        <w:pStyle w:val="fcase1ertab"/>
        <w:tabs>
          <w:tab w:val="left" w:pos="426"/>
          <w:tab w:val="left" w:pos="851"/>
        </w:tabs>
        <w:ind w:left="0" w:firstLine="0"/>
        <w:rPr>
          <w:rFonts w:asciiTheme="majorHAnsi" w:hAnsiTheme="majorHAnsi" w:cstheme="majorHAnsi"/>
          <w:sz w:val="22"/>
          <w:szCs w:val="22"/>
        </w:rPr>
      </w:pPr>
    </w:p>
    <w:p w14:paraId="03BA4127" w14:textId="77777777" w:rsidR="001A3A84" w:rsidRPr="001A3A84" w:rsidRDefault="001A3A84">
      <w:pPr>
        <w:pStyle w:val="fcase1ertab"/>
        <w:tabs>
          <w:tab w:val="left" w:pos="426"/>
          <w:tab w:val="left" w:pos="851"/>
        </w:tabs>
        <w:ind w:left="0" w:firstLine="0"/>
        <w:rPr>
          <w:rFonts w:asciiTheme="majorHAnsi" w:hAnsiTheme="majorHAnsi" w:cstheme="majorHAnsi"/>
          <w:sz w:val="22"/>
          <w:szCs w:val="22"/>
        </w:rPr>
      </w:pPr>
    </w:p>
    <w:p w14:paraId="04E3D48A" w14:textId="77777777" w:rsidR="00777C28" w:rsidRPr="001A3A84" w:rsidRDefault="00777C28">
      <w:pPr>
        <w:pStyle w:val="fcase1ertab"/>
        <w:tabs>
          <w:tab w:val="left" w:pos="426"/>
          <w:tab w:val="left" w:pos="851"/>
        </w:tabs>
        <w:ind w:left="0" w:firstLine="0"/>
        <w:rPr>
          <w:rFonts w:asciiTheme="majorHAnsi" w:hAnsiTheme="majorHAnsi" w:cstheme="majorHAnsi"/>
          <w:sz w:val="22"/>
          <w:szCs w:val="22"/>
        </w:rPr>
      </w:pPr>
    </w:p>
    <w:p w14:paraId="335D67EF" w14:textId="1A71514D" w:rsidR="00777C28" w:rsidRPr="001A3A84" w:rsidRDefault="00D75057">
      <w:pPr>
        <w:pStyle w:val="fcase1ertab"/>
        <w:tabs>
          <w:tab w:val="left" w:pos="426"/>
          <w:tab w:val="left" w:pos="851"/>
        </w:tabs>
        <w:ind w:left="0" w:firstLine="0"/>
        <w:rPr>
          <w:rFonts w:asciiTheme="majorHAnsi" w:hAnsiTheme="majorHAnsi" w:cstheme="majorHAnsi"/>
          <w:sz w:val="22"/>
          <w:szCs w:val="22"/>
        </w:rPr>
      </w:pPr>
      <w:proofErr w:type="gramStart"/>
      <w:r w:rsidRPr="001A3A84">
        <w:rPr>
          <w:rFonts w:asciiTheme="majorHAnsi" w:hAnsiTheme="majorHAnsi" w:cstheme="majorHAnsi"/>
          <w:sz w:val="22"/>
          <w:szCs w:val="22"/>
        </w:rPr>
        <w:t>à</w:t>
      </w:r>
      <w:proofErr w:type="gramEnd"/>
      <w:r w:rsidRPr="001A3A84">
        <w:rPr>
          <w:rFonts w:asciiTheme="majorHAnsi" w:hAnsiTheme="majorHAnsi" w:cstheme="majorHAnsi"/>
          <w:sz w:val="22"/>
          <w:szCs w:val="22"/>
        </w:rPr>
        <w:t xml:space="preserve"> exécuter les prestations demandées aux prix indiqués dans </w:t>
      </w:r>
      <w:r w:rsidR="00CE7342" w:rsidRPr="001A3A84">
        <w:rPr>
          <w:rFonts w:asciiTheme="majorHAnsi" w:hAnsiTheme="majorHAnsi" w:cstheme="majorHAnsi"/>
          <w:sz w:val="22"/>
          <w:szCs w:val="22"/>
        </w:rPr>
        <w:t>l’</w:t>
      </w:r>
      <w:r w:rsidRPr="001A3A84">
        <w:rPr>
          <w:rFonts w:asciiTheme="majorHAnsi" w:hAnsiTheme="majorHAnsi" w:cstheme="majorHAnsi"/>
          <w:sz w:val="22"/>
          <w:szCs w:val="22"/>
        </w:rPr>
        <w:t>annexe financière (BPU) joint</w:t>
      </w:r>
      <w:r w:rsidR="00685E6F">
        <w:rPr>
          <w:rFonts w:asciiTheme="majorHAnsi" w:hAnsiTheme="majorHAnsi" w:cstheme="majorHAnsi"/>
          <w:sz w:val="22"/>
          <w:szCs w:val="22"/>
        </w:rPr>
        <w:t>e</w:t>
      </w:r>
      <w:r w:rsidRPr="001A3A84">
        <w:rPr>
          <w:rFonts w:asciiTheme="majorHAnsi" w:hAnsiTheme="majorHAnsi" w:cstheme="majorHAnsi"/>
          <w:sz w:val="22"/>
          <w:szCs w:val="22"/>
        </w:rPr>
        <w:t xml:space="preserve"> au présent document.</w:t>
      </w:r>
    </w:p>
    <w:p w14:paraId="2168FF56" w14:textId="77777777" w:rsidR="00777C28" w:rsidRPr="001A3A84" w:rsidRDefault="00777C28">
      <w:pPr>
        <w:pStyle w:val="fcase1ertab"/>
        <w:tabs>
          <w:tab w:val="left" w:pos="426"/>
          <w:tab w:val="left" w:pos="851"/>
        </w:tabs>
        <w:ind w:left="0" w:firstLine="0"/>
        <w:rPr>
          <w:rFonts w:asciiTheme="majorHAnsi" w:hAnsiTheme="majorHAnsi" w:cstheme="majorHAnsi"/>
          <w:sz w:val="22"/>
          <w:szCs w:val="22"/>
        </w:rPr>
      </w:pPr>
    </w:p>
    <w:p w14:paraId="541852F8" w14:textId="77777777" w:rsidR="00777C28" w:rsidRPr="001A3A84" w:rsidRDefault="00777C28">
      <w:pPr>
        <w:pStyle w:val="fcasegauche"/>
        <w:tabs>
          <w:tab w:val="left" w:pos="851"/>
        </w:tabs>
        <w:spacing w:after="0"/>
        <w:ind w:left="0" w:firstLine="0"/>
        <w:rPr>
          <w:rFonts w:asciiTheme="majorHAnsi" w:hAnsiTheme="majorHAnsi" w:cstheme="majorHAnsi"/>
          <w:sz w:val="22"/>
          <w:szCs w:val="22"/>
        </w:rPr>
      </w:pPr>
    </w:p>
    <w:p w14:paraId="4433CDEF" w14:textId="77777777" w:rsidR="00777C28" w:rsidRPr="00793D52" w:rsidRDefault="00D75057" w:rsidP="00793D52">
      <w:pPr>
        <w:pStyle w:val="Standard"/>
        <w:tabs>
          <w:tab w:val="left" w:pos="851"/>
          <w:tab w:val="left" w:pos="6237"/>
        </w:tabs>
        <w:ind w:left="709" w:hanging="709"/>
        <w:jc w:val="both"/>
        <w:rPr>
          <w:rFonts w:asciiTheme="majorHAnsi" w:hAnsiTheme="majorHAnsi" w:cstheme="majorHAnsi"/>
          <w:sz w:val="28"/>
          <w:szCs w:val="28"/>
        </w:rPr>
      </w:pPr>
      <w:r w:rsidRPr="00793D52">
        <w:rPr>
          <w:rFonts w:asciiTheme="majorHAnsi" w:hAnsiTheme="majorHAnsi" w:cstheme="majorHAnsi"/>
          <w:b/>
          <w:sz w:val="28"/>
          <w:szCs w:val="28"/>
        </w:rPr>
        <w:t>B2 – Nature du groupement et, en cas de groupement conjoint, répartition des prestations</w:t>
      </w:r>
    </w:p>
    <w:p w14:paraId="12701B80" w14:textId="77777777" w:rsidR="00777C28" w:rsidRPr="00231773" w:rsidRDefault="00D75057" w:rsidP="00793D52">
      <w:pPr>
        <w:pStyle w:val="fcase1ertab"/>
        <w:tabs>
          <w:tab w:val="left" w:pos="1560"/>
        </w:tabs>
        <w:ind w:firstLine="0"/>
        <w:rPr>
          <w:rFonts w:ascii="Arial" w:hAnsi="Arial" w:cs="Arial"/>
          <w:i/>
          <w:iCs/>
          <w:sz w:val="18"/>
          <w:szCs w:val="18"/>
        </w:rPr>
      </w:pPr>
      <w:r w:rsidRPr="00231773">
        <w:rPr>
          <w:rFonts w:ascii="Arial" w:hAnsi="Arial" w:cs="Arial"/>
          <w:i/>
          <w:iCs/>
          <w:sz w:val="18"/>
          <w:szCs w:val="18"/>
        </w:rPr>
        <w:t>(</w:t>
      </w:r>
      <w:proofErr w:type="gramStart"/>
      <w:r w:rsidRPr="00231773">
        <w:rPr>
          <w:rFonts w:ascii="Arial" w:hAnsi="Arial" w:cs="Arial"/>
          <w:i/>
          <w:iCs/>
          <w:sz w:val="18"/>
          <w:szCs w:val="18"/>
        </w:rPr>
        <w:t>en</w:t>
      </w:r>
      <w:proofErr w:type="gramEnd"/>
      <w:r w:rsidRPr="00231773">
        <w:rPr>
          <w:rFonts w:ascii="Arial" w:hAnsi="Arial" w:cs="Arial"/>
          <w:i/>
          <w:iCs/>
          <w:sz w:val="18"/>
          <w:szCs w:val="18"/>
        </w:rPr>
        <w:t xml:space="preserve"> cas de groupement d’opérateurs économiques.)</w:t>
      </w:r>
    </w:p>
    <w:p w14:paraId="71DBB086" w14:textId="77777777" w:rsidR="00777C28" w:rsidRPr="001A3A84" w:rsidRDefault="00777C28">
      <w:pPr>
        <w:pStyle w:val="fcase1ertab"/>
        <w:tabs>
          <w:tab w:val="left" w:pos="426"/>
          <w:tab w:val="left" w:pos="851"/>
        </w:tabs>
        <w:ind w:left="0" w:firstLine="0"/>
        <w:rPr>
          <w:rFonts w:asciiTheme="majorHAnsi" w:hAnsiTheme="majorHAnsi" w:cstheme="majorHAnsi"/>
          <w:sz w:val="22"/>
          <w:szCs w:val="22"/>
        </w:rPr>
      </w:pPr>
    </w:p>
    <w:p w14:paraId="43DA97D2" w14:textId="0D170049" w:rsidR="00777C28" w:rsidRPr="001A3A84" w:rsidRDefault="00A21759">
      <w:pPr>
        <w:pStyle w:val="fcase1ertab"/>
        <w:tabs>
          <w:tab w:val="left" w:pos="1560"/>
        </w:tabs>
        <w:rPr>
          <w:rFonts w:asciiTheme="majorHAnsi" w:hAnsiTheme="majorHAnsi" w:cstheme="majorHAnsi"/>
          <w:i/>
          <w:iCs/>
          <w:sz w:val="18"/>
          <w:szCs w:val="18"/>
        </w:rPr>
      </w:pPr>
      <w:r w:rsidRPr="00A21759">
        <w:t xml:space="preserve"> </w:t>
      </w:r>
      <w:r w:rsidRPr="00A21759">
        <w:rPr>
          <w:rFonts w:asciiTheme="majorHAnsi" w:hAnsiTheme="majorHAnsi" w:cstheme="majorHAnsi"/>
          <w:sz w:val="22"/>
          <w:szCs w:val="22"/>
        </w:rPr>
        <w:t>Pour l’exécution du lot n°</w:t>
      </w:r>
      <w:r>
        <w:rPr>
          <w:rFonts w:asciiTheme="majorHAnsi" w:hAnsiTheme="majorHAnsi" w:cstheme="majorHAnsi"/>
          <w:sz w:val="22"/>
          <w:szCs w:val="22"/>
        </w:rPr>
        <w:t>2</w:t>
      </w:r>
      <w:r w:rsidRPr="00A21759">
        <w:rPr>
          <w:rFonts w:asciiTheme="majorHAnsi" w:hAnsiTheme="majorHAnsi" w:cstheme="majorHAnsi"/>
          <w:sz w:val="22"/>
          <w:szCs w:val="22"/>
        </w:rPr>
        <w:t xml:space="preserve"> de l’accord-cadre, le groupement d’opérateurs économiques est :</w:t>
      </w:r>
      <w:r w:rsidR="00D75057" w:rsidRPr="001A3A84">
        <w:rPr>
          <w:rFonts w:asciiTheme="majorHAnsi" w:hAnsiTheme="majorHAnsi" w:cstheme="majorHAnsi"/>
          <w:i/>
          <w:iCs/>
          <w:sz w:val="18"/>
          <w:szCs w:val="18"/>
        </w:rPr>
        <w:t>(Cocher la case correspondante.)</w:t>
      </w:r>
    </w:p>
    <w:p w14:paraId="33FF1F44" w14:textId="77777777" w:rsidR="00777C28" w:rsidRPr="001A3A84" w:rsidRDefault="00777C28">
      <w:pPr>
        <w:pStyle w:val="fcase1ertab"/>
        <w:tabs>
          <w:tab w:val="left" w:pos="426"/>
          <w:tab w:val="left" w:pos="851"/>
        </w:tabs>
        <w:ind w:left="0" w:firstLine="0"/>
        <w:rPr>
          <w:rFonts w:asciiTheme="majorHAnsi" w:hAnsiTheme="majorHAnsi" w:cstheme="majorHAnsi"/>
          <w:sz w:val="22"/>
          <w:szCs w:val="22"/>
        </w:rPr>
      </w:pPr>
    </w:p>
    <w:tbl>
      <w:tblPr>
        <w:tblStyle w:val="Grilledutableau"/>
        <w:tblW w:w="5098" w:type="dxa"/>
        <w:jc w:val="center"/>
        <w:tblCellMar>
          <w:left w:w="153" w:type="dxa"/>
        </w:tblCellMar>
        <w:tblLook w:val="04A0" w:firstRow="1" w:lastRow="0" w:firstColumn="1" w:lastColumn="0" w:noHBand="0" w:noVBand="1"/>
      </w:tblPr>
      <w:tblGrid>
        <w:gridCol w:w="1132"/>
        <w:gridCol w:w="713"/>
        <w:gridCol w:w="1410"/>
        <w:gridCol w:w="1132"/>
        <w:gridCol w:w="711"/>
      </w:tblGrid>
      <w:tr w:rsidR="00777C28" w:rsidRPr="001A3A84" w14:paraId="608F63E4" w14:textId="77777777">
        <w:trPr>
          <w:jc w:val="center"/>
        </w:trPr>
        <w:tc>
          <w:tcPr>
            <w:tcW w:w="1132" w:type="dxa"/>
            <w:tcBorders>
              <w:top w:val="nil"/>
              <w:left w:val="nil"/>
              <w:bottom w:val="nil"/>
            </w:tcBorders>
            <w:shd w:val="clear" w:color="auto" w:fill="auto"/>
          </w:tcPr>
          <w:p w14:paraId="5D5F5495" w14:textId="77777777" w:rsidR="00777C28" w:rsidRPr="001A3A84" w:rsidRDefault="00D75057">
            <w:pPr>
              <w:pStyle w:val="fcase1ertab"/>
              <w:tabs>
                <w:tab w:val="left" w:pos="426"/>
                <w:tab w:val="left" w:pos="851"/>
              </w:tabs>
              <w:spacing w:before="120" w:after="120"/>
              <w:ind w:left="0" w:firstLine="0"/>
              <w:rPr>
                <w:rFonts w:asciiTheme="majorHAnsi" w:hAnsiTheme="majorHAnsi" w:cstheme="majorHAnsi"/>
                <w:b/>
                <w:i/>
                <w:sz w:val="22"/>
                <w:szCs w:val="22"/>
              </w:rPr>
            </w:pPr>
            <w:r w:rsidRPr="001A3A84">
              <w:rPr>
                <w:rFonts w:asciiTheme="majorHAnsi" w:hAnsiTheme="majorHAnsi" w:cstheme="majorHAnsi"/>
                <w:b/>
                <w:i/>
                <w:sz w:val="22"/>
                <w:szCs w:val="22"/>
              </w:rPr>
              <w:t>Conjoint</w:t>
            </w:r>
          </w:p>
        </w:tc>
        <w:tc>
          <w:tcPr>
            <w:tcW w:w="713" w:type="dxa"/>
            <w:shd w:val="clear" w:color="auto" w:fill="auto"/>
            <w:tcMar>
              <w:left w:w="68" w:type="dxa"/>
            </w:tcMar>
          </w:tcPr>
          <w:p w14:paraId="2D3CD303" w14:textId="77777777" w:rsidR="00777C28" w:rsidRPr="001A3A84" w:rsidRDefault="00777C28">
            <w:pPr>
              <w:pStyle w:val="fcase1ertab"/>
              <w:tabs>
                <w:tab w:val="left" w:pos="426"/>
                <w:tab w:val="left" w:pos="851"/>
              </w:tabs>
              <w:spacing w:before="120" w:after="120"/>
              <w:ind w:left="0" w:firstLine="0"/>
              <w:jc w:val="center"/>
              <w:rPr>
                <w:rFonts w:asciiTheme="majorHAnsi" w:hAnsiTheme="majorHAnsi" w:cstheme="majorHAnsi"/>
                <w:sz w:val="22"/>
                <w:szCs w:val="22"/>
              </w:rPr>
            </w:pPr>
          </w:p>
        </w:tc>
        <w:tc>
          <w:tcPr>
            <w:tcW w:w="1410" w:type="dxa"/>
            <w:tcBorders>
              <w:top w:val="nil"/>
              <w:left w:val="nil"/>
              <w:bottom w:val="nil"/>
              <w:right w:val="nil"/>
            </w:tcBorders>
            <w:shd w:val="clear" w:color="auto" w:fill="auto"/>
            <w:tcMar>
              <w:left w:w="108" w:type="dxa"/>
            </w:tcMar>
          </w:tcPr>
          <w:p w14:paraId="1177EFBC" w14:textId="77777777" w:rsidR="00777C28" w:rsidRPr="001A3A84" w:rsidRDefault="00D75057">
            <w:pPr>
              <w:pStyle w:val="fcase1ertab"/>
              <w:tabs>
                <w:tab w:val="left" w:pos="426"/>
                <w:tab w:val="left" w:pos="851"/>
              </w:tabs>
              <w:spacing w:before="120" w:after="120"/>
              <w:ind w:left="0" w:firstLine="0"/>
              <w:jc w:val="center"/>
              <w:rPr>
                <w:rFonts w:asciiTheme="majorHAnsi" w:hAnsiTheme="majorHAnsi" w:cstheme="majorHAnsi"/>
                <w:b/>
                <w:sz w:val="22"/>
                <w:szCs w:val="22"/>
              </w:rPr>
            </w:pPr>
            <w:r w:rsidRPr="001A3A84">
              <w:rPr>
                <w:rFonts w:asciiTheme="majorHAnsi" w:hAnsiTheme="majorHAnsi" w:cstheme="majorHAnsi"/>
                <w:b/>
                <w:sz w:val="22"/>
                <w:szCs w:val="22"/>
              </w:rPr>
              <w:t>OU</w:t>
            </w:r>
          </w:p>
        </w:tc>
        <w:tc>
          <w:tcPr>
            <w:tcW w:w="1132" w:type="dxa"/>
            <w:tcBorders>
              <w:top w:val="nil"/>
              <w:left w:val="nil"/>
              <w:bottom w:val="nil"/>
            </w:tcBorders>
            <w:shd w:val="clear" w:color="auto" w:fill="auto"/>
          </w:tcPr>
          <w:p w14:paraId="4134CA60" w14:textId="77777777" w:rsidR="00777C28" w:rsidRPr="001A3A84" w:rsidRDefault="00D75057">
            <w:pPr>
              <w:pStyle w:val="fcase1ertab"/>
              <w:tabs>
                <w:tab w:val="left" w:pos="426"/>
                <w:tab w:val="left" w:pos="851"/>
              </w:tabs>
              <w:spacing w:before="120" w:after="120"/>
              <w:ind w:left="0" w:firstLine="0"/>
              <w:rPr>
                <w:rFonts w:asciiTheme="majorHAnsi" w:hAnsiTheme="majorHAnsi" w:cstheme="majorHAnsi"/>
                <w:b/>
                <w:i/>
                <w:sz w:val="22"/>
                <w:szCs w:val="22"/>
              </w:rPr>
            </w:pPr>
            <w:r w:rsidRPr="001A3A84">
              <w:rPr>
                <w:rFonts w:asciiTheme="majorHAnsi" w:hAnsiTheme="majorHAnsi" w:cstheme="majorHAnsi"/>
                <w:b/>
                <w:i/>
                <w:sz w:val="22"/>
                <w:szCs w:val="22"/>
              </w:rPr>
              <w:t>Solidaire</w:t>
            </w:r>
          </w:p>
        </w:tc>
        <w:tc>
          <w:tcPr>
            <w:tcW w:w="711" w:type="dxa"/>
            <w:shd w:val="clear" w:color="auto" w:fill="auto"/>
            <w:tcMar>
              <w:left w:w="68" w:type="dxa"/>
            </w:tcMar>
          </w:tcPr>
          <w:p w14:paraId="21449EDE" w14:textId="77777777" w:rsidR="00777C28" w:rsidRPr="001A3A84" w:rsidRDefault="00777C28">
            <w:pPr>
              <w:pStyle w:val="fcase1ertab"/>
              <w:tabs>
                <w:tab w:val="left" w:pos="426"/>
                <w:tab w:val="left" w:pos="851"/>
              </w:tabs>
              <w:spacing w:before="120" w:after="120"/>
              <w:ind w:left="0" w:firstLine="0"/>
              <w:jc w:val="center"/>
              <w:rPr>
                <w:rFonts w:asciiTheme="majorHAnsi" w:hAnsiTheme="majorHAnsi" w:cstheme="majorHAnsi"/>
                <w:sz w:val="22"/>
                <w:szCs w:val="22"/>
              </w:rPr>
            </w:pPr>
          </w:p>
        </w:tc>
      </w:tr>
    </w:tbl>
    <w:p w14:paraId="77F81956" w14:textId="77777777" w:rsidR="00777C28" w:rsidRPr="001A3A84" w:rsidRDefault="00777C28" w:rsidP="00231773">
      <w:pPr>
        <w:pStyle w:val="fcase1ertab"/>
        <w:tabs>
          <w:tab w:val="clear" w:pos="1135"/>
        </w:tabs>
        <w:ind w:left="0" w:firstLine="0"/>
        <w:rPr>
          <w:rFonts w:asciiTheme="majorHAnsi" w:hAnsiTheme="majorHAnsi" w:cstheme="majorHAnsi"/>
          <w:sz w:val="22"/>
          <w:szCs w:val="22"/>
        </w:rPr>
      </w:pPr>
    </w:p>
    <w:p w14:paraId="756D57D0" w14:textId="77777777" w:rsidR="00CD0EB5" w:rsidRDefault="00CD0EB5">
      <w:pPr>
        <w:suppressAutoHyphens w:val="0"/>
        <w:textAlignment w:val="auto"/>
        <w:rPr>
          <w:rFonts w:asciiTheme="majorHAnsi" w:eastAsia="Times New Roman" w:hAnsiTheme="majorHAnsi" w:cs="Arial"/>
          <w:color w:val="00000A"/>
          <w:sz w:val="22"/>
          <w:szCs w:val="22"/>
          <w:lang w:bidi="ar-SA"/>
        </w:rPr>
      </w:pPr>
      <w:r>
        <w:rPr>
          <w:rFonts w:asciiTheme="majorHAnsi" w:hAnsiTheme="majorHAnsi" w:cs="Arial"/>
          <w:sz w:val="22"/>
          <w:szCs w:val="22"/>
        </w:rPr>
        <w:br w:type="page"/>
      </w:r>
    </w:p>
    <w:p w14:paraId="45132EB5" w14:textId="1D4EDC7D" w:rsidR="001A3A84" w:rsidRDefault="001A3A84" w:rsidP="001A3A84">
      <w:pPr>
        <w:pStyle w:val="Standard"/>
        <w:tabs>
          <w:tab w:val="left" w:pos="851"/>
        </w:tabs>
        <w:jc w:val="both"/>
        <w:rPr>
          <w:rFonts w:asciiTheme="majorHAnsi" w:hAnsiTheme="majorHAnsi" w:cs="Arial"/>
          <w:sz w:val="22"/>
          <w:szCs w:val="22"/>
        </w:rPr>
      </w:pPr>
      <w:r w:rsidRPr="009D3911">
        <w:rPr>
          <w:rFonts w:asciiTheme="majorHAnsi" w:hAnsiTheme="majorHAnsi" w:cs="Arial"/>
          <w:sz w:val="22"/>
          <w:szCs w:val="22"/>
        </w:rPr>
        <w:lastRenderedPageBreak/>
        <w:t>Les membres du groupement conjoint indiquent dans le tableau ci-dessous la répartition des prestations que chacun d’entre eux s’engage à réaliser.</w:t>
      </w:r>
    </w:p>
    <w:p w14:paraId="4E9DF863" w14:textId="77777777" w:rsidR="00CD0EB5" w:rsidRPr="009D3911" w:rsidRDefault="00CD0EB5" w:rsidP="001A3A84">
      <w:pPr>
        <w:pStyle w:val="Standard"/>
        <w:tabs>
          <w:tab w:val="left" w:pos="851"/>
        </w:tabs>
        <w:jc w:val="both"/>
        <w:rPr>
          <w:rFonts w:asciiTheme="majorHAnsi" w:hAnsiTheme="majorHAnsi" w:cs="Arial"/>
          <w:sz w:val="22"/>
          <w:szCs w:val="22"/>
        </w:rPr>
      </w:pPr>
    </w:p>
    <w:tbl>
      <w:tblPr>
        <w:tblStyle w:val="Grilledutableau"/>
        <w:tblW w:w="10632" w:type="dxa"/>
        <w:tblInd w:w="-177" w:type="dxa"/>
        <w:tblCellMar>
          <w:left w:w="78" w:type="dxa"/>
        </w:tblCellMar>
        <w:tblLook w:val="04A0" w:firstRow="1" w:lastRow="0" w:firstColumn="1" w:lastColumn="0" w:noHBand="0" w:noVBand="1"/>
      </w:tblPr>
      <w:tblGrid>
        <w:gridCol w:w="4250"/>
        <w:gridCol w:w="3969"/>
        <w:gridCol w:w="2413"/>
      </w:tblGrid>
      <w:tr w:rsidR="001A3A84" w:rsidRPr="009D3911" w14:paraId="0C855CAB" w14:textId="77777777" w:rsidTr="000D77D0">
        <w:trPr>
          <w:trHeight w:val="470"/>
        </w:trPr>
        <w:tc>
          <w:tcPr>
            <w:tcW w:w="4250" w:type="dxa"/>
            <w:vMerge w:val="restart"/>
            <w:shd w:val="clear" w:color="auto" w:fill="auto"/>
            <w:tcMar>
              <w:left w:w="78" w:type="dxa"/>
            </w:tcMar>
          </w:tcPr>
          <w:p w14:paraId="0BF3C27A" w14:textId="77777777" w:rsidR="001A3A84" w:rsidRPr="009D3911" w:rsidRDefault="001A3A84" w:rsidP="000D77D0">
            <w:pPr>
              <w:pStyle w:val="Standard"/>
              <w:tabs>
                <w:tab w:val="left" w:pos="851"/>
                <w:tab w:val="left" w:pos="6237"/>
              </w:tabs>
              <w:spacing w:before="360"/>
              <w:jc w:val="center"/>
              <w:rPr>
                <w:rFonts w:asciiTheme="majorHAnsi" w:hAnsiTheme="majorHAnsi"/>
                <w:b/>
                <w:sz w:val="22"/>
                <w:szCs w:val="22"/>
              </w:rPr>
            </w:pPr>
            <w:r w:rsidRPr="009D3911">
              <w:rPr>
                <w:rFonts w:asciiTheme="majorHAnsi" w:hAnsiTheme="majorHAnsi"/>
                <w:b/>
                <w:sz w:val="22"/>
                <w:szCs w:val="22"/>
              </w:rPr>
              <w:t>Désignation des membres du groupement conjoint</w:t>
            </w:r>
          </w:p>
        </w:tc>
        <w:tc>
          <w:tcPr>
            <w:tcW w:w="6382" w:type="dxa"/>
            <w:gridSpan w:val="2"/>
            <w:shd w:val="clear" w:color="auto" w:fill="auto"/>
            <w:tcMar>
              <w:left w:w="78" w:type="dxa"/>
            </w:tcMar>
          </w:tcPr>
          <w:p w14:paraId="21788B4D" w14:textId="77777777" w:rsidR="001A3A84" w:rsidRPr="009D3911" w:rsidRDefault="001A3A84" w:rsidP="000D77D0">
            <w:pPr>
              <w:pStyle w:val="Standard"/>
              <w:tabs>
                <w:tab w:val="left" w:pos="851"/>
                <w:tab w:val="left" w:pos="6237"/>
              </w:tabs>
              <w:spacing w:before="120"/>
              <w:jc w:val="center"/>
              <w:rPr>
                <w:rFonts w:asciiTheme="majorHAnsi" w:hAnsiTheme="majorHAnsi"/>
                <w:b/>
                <w:sz w:val="22"/>
                <w:szCs w:val="22"/>
              </w:rPr>
            </w:pPr>
            <w:r w:rsidRPr="009D3911">
              <w:rPr>
                <w:rFonts w:asciiTheme="majorHAnsi" w:hAnsiTheme="majorHAnsi"/>
                <w:b/>
                <w:sz w:val="22"/>
                <w:szCs w:val="22"/>
              </w:rPr>
              <w:t xml:space="preserve">Prestations exécutées par les membres </w:t>
            </w:r>
          </w:p>
          <w:p w14:paraId="2884DFAB" w14:textId="77777777" w:rsidR="001A3A84" w:rsidRPr="009D3911" w:rsidRDefault="001A3A84" w:rsidP="000D77D0">
            <w:pPr>
              <w:pStyle w:val="Standard"/>
              <w:tabs>
                <w:tab w:val="left" w:pos="851"/>
                <w:tab w:val="left" w:pos="6237"/>
              </w:tabs>
              <w:spacing w:after="120"/>
              <w:jc w:val="center"/>
              <w:rPr>
                <w:rFonts w:asciiTheme="majorHAnsi" w:hAnsiTheme="majorHAnsi"/>
                <w:b/>
                <w:sz w:val="22"/>
                <w:szCs w:val="22"/>
              </w:rPr>
            </w:pPr>
            <w:proofErr w:type="gramStart"/>
            <w:r w:rsidRPr="009D3911">
              <w:rPr>
                <w:rFonts w:asciiTheme="majorHAnsi" w:hAnsiTheme="majorHAnsi"/>
                <w:b/>
                <w:sz w:val="22"/>
                <w:szCs w:val="22"/>
              </w:rPr>
              <w:t>du</w:t>
            </w:r>
            <w:proofErr w:type="gramEnd"/>
            <w:r w:rsidRPr="009D3911">
              <w:rPr>
                <w:rFonts w:asciiTheme="majorHAnsi" w:hAnsiTheme="majorHAnsi"/>
                <w:b/>
                <w:sz w:val="22"/>
                <w:szCs w:val="22"/>
              </w:rPr>
              <w:t xml:space="preserve"> groupement conjoint</w:t>
            </w:r>
          </w:p>
        </w:tc>
      </w:tr>
      <w:tr w:rsidR="001A3A84" w:rsidRPr="009D3911" w14:paraId="0F91753E" w14:textId="77777777" w:rsidTr="000D77D0">
        <w:trPr>
          <w:trHeight w:val="421"/>
        </w:trPr>
        <w:tc>
          <w:tcPr>
            <w:tcW w:w="4250" w:type="dxa"/>
            <w:vMerge/>
            <w:shd w:val="clear" w:color="auto" w:fill="auto"/>
            <w:tcMar>
              <w:left w:w="78" w:type="dxa"/>
            </w:tcMar>
          </w:tcPr>
          <w:p w14:paraId="7340D2C7"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3969" w:type="dxa"/>
            <w:shd w:val="clear" w:color="auto" w:fill="auto"/>
            <w:tcMar>
              <w:left w:w="78" w:type="dxa"/>
            </w:tcMar>
          </w:tcPr>
          <w:p w14:paraId="18E30126" w14:textId="77777777" w:rsidR="001A3A84" w:rsidRPr="009D3911" w:rsidRDefault="001A3A84" w:rsidP="000D77D0">
            <w:pPr>
              <w:pStyle w:val="Standard"/>
              <w:tabs>
                <w:tab w:val="left" w:pos="851"/>
                <w:tab w:val="left" w:pos="6237"/>
              </w:tabs>
              <w:spacing w:before="180"/>
              <w:jc w:val="center"/>
              <w:rPr>
                <w:rFonts w:asciiTheme="majorHAnsi" w:hAnsiTheme="majorHAnsi"/>
                <w:b/>
                <w:sz w:val="22"/>
                <w:szCs w:val="22"/>
              </w:rPr>
            </w:pPr>
            <w:r w:rsidRPr="009D3911">
              <w:rPr>
                <w:rFonts w:asciiTheme="majorHAnsi" w:hAnsiTheme="majorHAnsi"/>
                <w:b/>
                <w:sz w:val="22"/>
                <w:szCs w:val="22"/>
              </w:rPr>
              <w:t>Nature des prestations</w:t>
            </w:r>
          </w:p>
        </w:tc>
        <w:tc>
          <w:tcPr>
            <w:tcW w:w="2413" w:type="dxa"/>
            <w:shd w:val="clear" w:color="auto" w:fill="auto"/>
            <w:tcMar>
              <w:left w:w="78" w:type="dxa"/>
            </w:tcMar>
          </w:tcPr>
          <w:p w14:paraId="57AFD529" w14:textId="77777777" w:rsidR="001A3A84" w:rsidRPr="009D3911" w:rsidRDefault="001A3A84" w:rsidP="000D77D0">
            <w:pPr>
              <w:pStyle w:val="Standard"/>
              <w:tabs>
                <w:tab w:val="left" w:pos="851"/>
                <w:tab w:val="left" w:pos="6237"/>
              </w:tabs>
              <w:spacing w:before="60" w:after="60"/>
              <w:jc w:val="center"/>
              <w:rPr>
                <w:rFonts w:asciiTheme="majorHAnsi" w:hAnsiTheme="majorHAnsi"/>
                <w:b/>
                <w:sz w:val="22"/>
                <w:szCs w:val="22"/>
              </w:rPr>
            </w:pPr>
            <w:r w:rsidRPr="009D3911">
              <w:rPr>
                <w:rFonts w:asciiTheme="majorHAnsi" w:hAnsiTheme="majorHAnsi"/>
                <w:b/>
                <w:sz w:val="22"/>
                <w:szCs w:val="22"/>
              </w:rPr>
              <w:t>Montant HT de la prestation</w:t>
            </w:r>
            <w:r>
              <w:rPr>
                <w:rFonts w:asciiTheme="majorHAnsi" w:hAnsiTheme="majorHAnsi"/>
                <w:b/>
                <w:sz w:val="22"/>
                <w:szCs w:val="22"/>
              </w:rPr>
              <w:t xml:space="preserve"> </w:t>
            </w:r>
            <w:r w:rsidRPr="00CD0EB5">
              <w:rPr>
                <w:rFonts w:asciiTheme="majorHAnsi" w:hAnsiTheme="majorHAnsi"/>
                <w:b/>
                <w:color w:val="C00000"/>
                <w:sz w:val="22"/>
                <w:szCs w:val="22"/>
              </w:rPr>
              <w:t>*</w:t>
            </w:r>
          </w:p>
        </w:tc>
      </w:tr>
      <w:tr w:rsidR="001A3A84" w:rsidRPr="009D3911" w14:paraId="37598E16" w14:textId="77777777" w:rsidTr="000D77D0">
        <w:trPr>
          <w:trHeight w:val="728"/>
        </w:trPr>
        <w:tc>
          <w:tcPr>
            <w:tcW w:w="4250" w:type="dxa"/>
            <w:shd w:val="clear" w:color="auto" w:fill="DEEAF6" w:themeFill="accent1" w:themeFillTint="33"/>
            <w:tcMar>
              <w:left w:w="78" w:type="dxa"/>
            </w:tcMar>
          </w:tcPr>
          <w:p w14:paraId="5A4B7BDA"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3969" w:type="dxa"/>
            <w:shd w:val="clear" w:color="auto" w:fill="DEEAF6" w:themeFill="accent1" w:themeFillTint="33"/>
            <w:tcMar>
              <w:left w:w="78" w:type="dxa"/>
            </w:tcMar>
          </w:tcPr>
          <w:p w14:paraId="1CDB3A1B"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2413" w:type="dxa"/>
            <w:shd w:val="clear" w:color="auto" w:fill="DEEAF6" w:themeFill="accent1" w:themeFillTint="33"/>
            <w:tcMar>
              <w:left w:w="78" w:type="dxa"/>
            </w:tcMar>
          </w:tcPr>
          <w:p w14:paraId="2150E478" w14:textId="77777777" w:rsidR="001A3A84" w:rsidRPr="009D3911" w:rsidRDefault="001A3A84" w:rsidP="000D77D0">
            <w:pPr>
              <w:pStyle w:val="Standard"/>
              <w:tabs>
                <w:tab w:val="left" w:pos="851"/>
                <w:tab w:val="left" w:pos="6237"/>
              </w:tabs>
              <w:rPr>
                <w:rFonts w:asciiTheme="majorHAnsi" w:hAnsiTheme="majorHAnsi"/>
                <w:sz w:val="22"/>
                <w:szCs w:val="22"/>
              </w:rPr>
            </w:pPr>
          </w:p>
        </w:tc>
      </w:tr>
      <w:tr w:rsidR="001A3A84" w:rsidRPr="009D3911" w14:paraId="3DC050A4" w14:textId="77777777" w:rsidTr="000D77D0">
        <w:trPr>
          <w:trHeight w:val="696"/>
        </w:trPr>
        <w:tc>
          <w:tcPr>
            <w:tcW w:w="4250" w:type="dxa"/>
            <w:shd w:val="clear" w:color="auto" w:fill="auto"/>
            <w:tcMar>
              <w:left w:w="78" w:type="dxa"/>
            </w:tcMar>
          </w:tcPr>
          <w:p w14:paraId="01ACA834"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3969" w:type="dxa"/>
            <w:shd w:val="clear" w:color="auto" w:fill="auto"/>
            <w:tcMar>
              <w:left w:w="78" w:type="dxa"/>
            </w:tcMar>
          </w:tcPr>
          <w:p w14:paraId="57BD8DEF"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2413" w:type="dxa"/>
            <w:shd w:val="clear" w:color="auto" w:fill="auto"/>
            <w:tcMar>
              <w:left w:w="78" w:type="dxa"/>
            </w:tcMar>
          </w:tcPr>
          <w:p w14:paraId="1DFAE8C3" w14:textId="77777777" w:rsidR="001A3A84" w:rsidRPr="009D3911" w:rsidRDefault="001A3A84" w:rsidP="000D77D0">
            <w:pPr>
              <w:pStyle w:val="Standard"/>
              <w:tabs>
                <w:tab w:val="left" w:pos="851"/>
                <w:tab w:val="left" w:pos="6237"/>
              </w:tabs>
              <w:rPr>
                <w:rFonts w:asciiTheme="majorHAnsi" w:hAnsiTheme="majorHAnsi"/>
                <w:sz w:val="22"/>
                <w:szCs w:val="22"/>
              </w:rPr>
            </w:pPr>
          </w:p>
        </w:tc>
      </w:tr>
      <w:tr w:rsidR="001A3A84" w:rsidRPr="009D3911" w14:paraId="73699D4E" w14:textId="77777777" w:rsidTr="000D77D0">
        <w:trPr>
          <w:trHeight w:val="848"/>
        </w:trPr>
        <w:tc>
          <w:tcPr>
            <w:tcW w:w="4250" w:type="dxa"/>
            <w:shd w:val="clear" w:color="auto" w:fill="DEEAF6" w:themeFill="accent1" w:themeFillTint="33"/>
            <w:tcMar>
              <w:left w:w="78" w:type="dxa"/>
            </w:tcMar>
          </w:tcPr>
          <w:p w14:paraId="15E26837"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3969" w:type="dxa"/>
            <w:shd w:val="clear" w:color="auto" w:fill="DEEAF6" w:themeFill="accent1" w:themeFillTint="33"/>
            <w:tcMar>
              <w:left w:w="78" w:type="dxa"/>
            </w:tcMar>
          </w:tcPr>
          <w:p w14:paraId="29C4C825"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2413" w:type="dxa"/>
            <w:shd w:val="clear" w:color="auto" w:fill="DEEAF6" w:themeFill="accent1" w:themeFillTint="33"/>
            <w:tcMar>
              <w:left w:w="78" w:type="dxa"/>
            </w:tcMar>
          </w:tcPr>
          <w:p w14:paraId="7D3EF5D3" w14:textId="77777777" w:rsidR="001A3A84" w:rsidRPr="009D3911" w:rsidRDefault="001A3A84" w:rsidP="000D77D0">
            <w:pPr>
              <w:pStyle w:val="Standard"/>
              <w:tabs>
                <w:tab w:val="left" w:pos="851"/>
                <w:tab w:val="left" w:pos="6237"/>
              </w:tabs>
              <w:rPr>
                <w:rFonts w:asciiTheme="majorHAnsi" w:hAnsiTheme="majorHAnsi"/>
                <w:sz w:val="22"/>
                <w:szCs w:val="22"/>
              </w:rPr>
            </w:pPr>
          </w:p>
        </w:tc>
      </w:tr>
    </w:tbl>
    <w:p w14:paraId="54D58E7C" w14:textId="58CA1257" w:rsidR="001A3A84" w:rsidRPr="00CD0EB5" w:rsidRDefault="001A3A84" w:rsidP="0018194A">
      <w:pPr>
        <w:pStyle w:val="Standard"/>
        <w:tabs>
          <w:tab w:val="left" w:pos="851"/>
        </w:tabs>
        <w:spacing w:before="120"/>
        <w:jc w:val="both"/>
        <w:rPr>
          <w:rFonts w:asciiTheme="majorHAnsi" w:hAnsiTheme="majorHAnsi" w:cs="Arial"/>
          <w:i/>
          <w:iCs/>
          <w:color w:val="C00000"/>
          <w:sz w:val="22"/>
          <w:szCs w:val="22"/>
        </w:rPr>
      </w:pPr>
      <w:r w:rsidRPr="00CD0EB5">
        <w:rPr>
          <w:rFonts w:asciiTheme="majorHAnsi" w:hAnsiTheme="majorHAnsi" w:cs="Arial"/>
          <w:i/>
          <w:iCs/>
          <w:color w:val="C00000"/>
          <w:sz w:val="22"/>
          <w:szCs w:val="22"/>
        </w:rPr>
        <w:t>* Le marché étant un accord-cadre à bon de commande, les montants indiqués le sont à titre indicatif et n’ont, à ce titre, pas de valeur contractuelle</w:t>
      </w:r>
      <w:bookmarkStart w:id="1" w:name="_Hlk204692545"/>
      <w:r w:rsidRPr="00CD0EB5">
        <w:rPr>
          <w:rFonts w:asciiTheme="majorHAnsi" w:hAnsiTheme="majorHAnsi" w:cs="Arial"/>
          <w:i/>
          <w:iCs/>
          <w:color w:val="C00000"/>
          <w:sz w:val="22"/>
          <w:szCs w:val="22"/>
        </w:rPr>
        <w:t>.</w:t>
      </w:r>
      <w:r w:rsidR="007C00D9">
        <w:rPr>
          <w:rFonts w:asciiTheme="majorHAnsi" w:hAnsiTheme="majorHAnsi" w:cs="Arial"/>
          <w:i/>
          <w:iCs/>
          <w:color w:val="C00000"/>
          <w:sz w:val="22"/>
          <w:szCs w:val="22"/>
        </w:rPr>
        <w:t xml:space="preserve"> Ils ne constituent pas non plus un engagement de l’acheteur</w:t>
      </w:r>
      <w:bookmarkEnd w:id="1"/>
      <w:r w:rsidR="007C00D9">
        <w:rPr>
          <w:rFonts w:asciiTheme="majorHAnsi" w:hAnsiTheme="majorHAnsi" w:cs="Arial"/>
          <w:i/>
          <w:iCs/>
          <w:color w:val="C00000"/>
          <w:sz w:val="22"/>
          <w:szCs w:val="22"/>
        </w:rPr>
        <w:t>.</w:t>
      </w:r>
    </w:p>
    <w:p w14:paraId="070EE0B6" w14:textId="77777777" w:rsidR="001A3A84" w:rsidRPr="001A3A84" w:rsidRDefault="001A3A84" w:rsidP="001A3A84">
      <w:pPr>
        <w:pStyle w:val="fcase1ertab"/>
        <w:tabs>
          <w:tab w:val="clear" w:pos="1135"/>
        </w:tabs>
        <w:ind w:left="0" w:firstLine="0"/>
        <w:rPr>
          <w:rFonts w:asciiTheme="majorHAnsi" w:hAnsiTheme="majorHAnsi" w:cstheme="majorHAnsi"/>
          <w:sz w:val="22"/>
          <w:szCs w:val="22"/>
        </w:rPr>
      </w:pPr>
    </w:p>
    <w:p w14:paraId="5CA760ED" w14:textId="3DC47D67" w:rsidR="00777C28" w:rsidRPr="00793D52" w:rsidRDefault="00D75057">
      <w:pPr>
        <w:pStyle w:val="fcase1ertab"/>
        <w:tabs>
          <w:tab w:val="left" w:pos="426"/>
          <w:tab w:val="left" w:pos="851"/>
        </w:tabs>
        <w:ind w:left="0" w:firstLine="0"/>
        <w:rPr>
          <w:rFonts w:asciiTheme="majorHAnsi" w:hAnsiTheme="majorHAnsi" w:cstheme="majorHAnsi"/>
          <w:b/>
          <w:sz w:val="28"/>
          <w:szCs w:val="28"/>
        </w:rPr>
      </w:pPr>
      <w:r w:rsidRPr="00793D52">
        <w:rPr>
          <w:rFonts w:asciiTheme="majorHAnsi" w:hAnsiTheme="majorHAnsi" w:cstheme="majorHAnsi"/>
          <w:b/>
          <w:sz w:val="28"/>
          <w:szCs w:val="28"/>
        </w:rPr>
        <w:t>B3 – Compte (s) à créditer</w:t>
      </w:r>
    </w:p>
    <w:p w14:paraId="1C3E570A" w14:textId="77777777" w:rsidR="00777C28" w:rsidRPr="00231773" w:rsidRDefault="00D75057">
      <w:pPr>
        <w:pStyle w:val="fcase1ertab"/>
        <w:tabs>
          <w:tab w:val="left" w:pos="851"/>
        </w:tabs>
        <w:ind w:left="567" w:firstLine="0"/>
        <w:rPr>
          <w:rFonts w:ascii="Arial" w:hAnsi="Arial" w:cs="Arial"/>
          <w:i/>
          <w:sz w:val="18"/>
          <w:szCs w:val="18"/>
        </w:rPr>
      </w:pPr>
      <w:r w:rsidRPr="00231773">
        <w:rPr>
          <w:rFonts w:ascii="Arial" w:hAnsi="Arial" w:cs="Arial"/>
          <w:i/>
          <w:sz w:val="18"/>
          <w:szCs w:val="18"/>
        </w:rPr>
        <w:t>(Joindre un ou des relevé(s) d’identité bancaire ou postal.)</w:t>
      </w:r>
    </w:p>
    <w:p w14:paraId="1E9DE68A" w14:textId="77777777" w:rsidR="00777C28" w:rsidRPr="00231773" w:rsidRDefault="00777C28">
      <w:pPr>
        <w:pStyle w:val="fcasegauche"/>
        <w:tabs>
          <w:tab w:val="left" w:pos="426"/>
          <w:tab w:val="left" w:pos="851"/>
        </w:tabs>
        <w:spacing w:after="0"/>
        <w:ind w:left="0" w:firstLine="0"/>
        <w:jc w:val="left"/>
        <w:rPr>
          <w:rFonts w:ascii="Arial" w:hAnsi="Arial" w:cs="Arial"/>
          <w:b/>
          <w:sz w:val="22"/>
          <w:szCs w:val="22"/>
        </w:rPr>
      </w:pPr>
    </w:p>
    <w:p w14:paraId="2AA1EFAF" w14:textId="68C8F5AC" w:rsidR="00777C28" w:rsidRPr="00793D52" w:rsidRDefault="00231773">
      <w:pPr>
        <w:pStyle w:val="fcasegauche"/>
        <w:tabs>
          <w:tab w:val="left" w:pos="426"/>
          <w:tab w:val="left" w:pos="851"/>
        </w:tabs>
        <w:spacing w:after="0"/>
        <w:ind w:left="0" w:firstLine="0"/>
        <w:jc w:val="left"/>
        <w:rPr>
          <w:rFonts w:asciiTheme="majorHAnsi" w:hAnsiTheme="majorHAnsi" w:cstheme="majorHAnsi"/>
          <w:sz w:val="22"/>
          <w:szCs w:val="22"/>
        </w:rPr>
      </w:pPr>
      <w:proofErr w:type="gramStart"/>
      <w:r w:rsidRPr="00231773">
        <w:rPr>
          <w:rFonts w:ascii="Wingdings" w:eastAsia="Wingdings" w:hAnsi="Wingdings" w:cs="Wingdings"/>
          <w:b/>
          <w:color w:val="66CCFF"/>
          <w:sz w:val="22"/>
          <w:szCs w:val="22"/>
        </w:rPr>
        <w:t></w:t>
      </w:r>
      <w:r w:rsidR="00D75057" w:rsidRPr="00231773">
        <w:rPr>
          <w:rFonts w:ascii="Arial" w:eastAsia="Arial" w:hAnsi="Arial" w:cs="Arial"/>
          <w:sz w:val="22"/>
          <w:szCs w:val="22"/>
        </w:rPr>
        <w:t xml:space="preserve">  </w:t>
      </w:r>
      <w:r w:rsidR="00D75057" w:rsidRPr="00793D52">
        <w:rPr>
          <w:rFonts w:asciiTheme="majorHAnsi" w:hAnsiTheme="majorHAnsi" w:cstheme="majorHAnsi"/>
          <w:sz w:val="22"/>
          <w:szCs w:val="22"/>
          <w:u w:val="single"/>
        </w:rPr>
        <w:t>Nom</w:t>
      </w:r>
      <w:proofErr w:type="gramEnd"/>
      <w:r w:rsidR="00D75057" w:rsidRPr="00793D52">
        <w:rPr>
          <w:rFonts w:asciiTheme="majorHAnsi" w:hAnsiTheme="majorHAnsi" w:cstheme="majorHAnsi"/>
          <w:sz w:val="22"/>
          <w:szCs w:val="22"/>
          <w:u w:val="single"/>
        </w:rPr>
        <w:t xml:space="preserve"> de l’établissement bancaire</w:t>
      </w:r>
    </w:p>
    <w:p w14:paraId="2174E537" w14:textId="77777777" w:rsidR="00777C28" w:rsidRPr="00793D52" w:rsidRDefault="00777C28">
      <w:pPr>
        <w:pStyle w:val="fcasegauche"/>
        <w:tabs>
          <w:tab w:val="left" w:pos="426"/>
          <w:tab w:val="left" w:pos="851"/>
        </w:tabs>
        <w:spacing w:after="0"/>
        <w:ind w:left="0" w:firstLine="0"/>
        <w:jc w:val="left"/>
        <w:rPr>
          <w:rFonts w:asciiTheme="majorHAnsi" w:hAnsiTheme="majorHAnsi" w:cstheme="majorHAnsi"/>
          <w:sz w:val="22"/>
          <w:szCs w:val="22"/>
        </w:rPr>
      </w:pPr>
    </w:p>
    <w:p w14:paraId="1C8A4440" w14:textId="77777777" w:rsidR="00777C28" w:rsidRPr="00793D52" w:rsidRDefault="00777C28">
      <w:pPr>
        <w:pStyle w:val="fcasegauche"/>
        <w:tabs>
          <w:tab w:val="left" w:pos="426"/>
          <w:tab w:val="left" w:pos="851"/>
        </w:tabs>
        <w:spacing w:after="0"/>
        <w:ind w:left="0" w:firstLine="0"/>
        <w:jc w:val="left"/>
        <w:rPr>
          <w:rFonts w:asciiTheme="majorHAnsi" w:hAnsiTheme="majorHAnsi" w:cstheme="majorHAnsi"/>
          <w:sz w:val="22"/>
          <w:szCs w:val="22"/>
        </w:rPr>
      </w:pPr>
    </w:p>
    <w:p w14:paraId="7F6919D9" w14:textId="77777777" w:rsidR="000953D6" w:rsidRPr="00793D52" w:rsidRDefault="000953D6">
      <w:pPr>
        <w:pStyle w:val="fcasegauche"/>
        <w:tabs>
          <w:tab w:val="left" w:pos="426"/>
          <w:tab w:val="left" w:pos="851"/>
        </w:tabs>
        <w:spacing w:after="0"/>
        <w:ind w:left="0" w:firstLine="0"/>
        <w:jc w:val="left"/>
        <w:rPr>
          <w:rFonts w:asciiTheme="majorHAnsi" w:hAnsiTheme="majorHAnsi" w:cstheme="majorHAnsi"/>
          <w:sz w:val="22"/>
          <w:szCs w:val="22"/>
        </w:rPr>
      </w:pPr>
    </w:p>
    <w:p w14:paraId="01AB9B56" w14:textId="23D74C5E" w:rsidR="00777C28" w:rsidRPr="00231773" w:rsidRDefault="00231773">
      <w:pPr>
        <w:pStyle w:val="fcasegauche"/>
        <w:tabs>
          <w:tab w:val="left" w:pos="426"/>
          <w:tab w:val="left" w:pos="851"/>
        </w:tabs>
        <w:spacing w:after="0"/>
        <w:ind w:left="0" w:firstLine="0"/>
        <w:jc w:val="left"/>
        <w:rPr>
          <w:rFonts w:ascii="Arial" w:hAnsi="Arial" w:cs="Arial"/>
          <w:sz w:val="22"/>
          <w:szCs w:val="22"/>
        </w:rPr>
      </w:pPr>
      <w:proofErr w:type="gramStart"/>
      <w:r w:rsidRPr="00231773">
        <w:rPr>
          <w:rFonts w:ascii="Wingdings" w:eastAsia="Wingdings" w:hAnsi="Wingdings" w:cs="Wingdings"/>
          <w:b/>
          <w:color w:val="66CCFF"/>
          <w:sz w:val="22"/>
          <w:szCs w:val="22"/>
        </w:rPr>
        <w:t></w:t>
      </w:r>
      <w:r w:rsidR="00D75057" w:rsidRPr="00231773">
        <w:rPr>
          <w:rFonts w:ascii="Arial" w:eastAsia="Arial" w:hAnsi="Arial" w:cs="Arial"/>
          <w:sz w:val="22"/>
          <w:szCs w:val="22"/>
        </w:rPr>
        <w:t xml:space="preserve">  </w:t>
      </w:r>
      <w:r w:rsidR="00D75057" w:rsidRPr="00793D52">
        <w:rPr>
          <w:rFonts w:asciiTheme="majorHAnsi" w:hAnsiTheme="majorHAnsi" w:cstheme="majorHAnsi"/>
          <w:sz w:val="22"/>
          <w:szCs w:val="22"/>
          <w:u w:val="single"/>
        </w:rPr>
        <w:t>Numéro</w:t>
      </w:r>
      <w:proofErr w:type="gramEnd"/>
      <w:r w:rsidR="00D75057" w:rsidRPr="00793D52">
        <w:rPr>
          <w:rFonts w:asciiTheme="majorHAnsi" w:hAnsiTheme="majorHAnsi" w:cstheme="majorHAnsi"/>
          <w:sz w:val="22"/>
          <w:szCs w:val="22"/>
          <w:u w:val="single"/>
        </w:rPr>
        <w:t xml:space="preserve"> de compte</w:t>
      </w:r>
    </w:p>
    <w:p w14:paraId="673C85FF" w14:textId="77777777" w:rsidR="00777C28" w:rsidRPr="00793D52" w:rsidRDefault="00777C28">
      <w:pPr>
        <w:pStyle w:val="fcasegauche"/>
        <w:tabs>
          <w:tab w:val="left" w:pos="426"/>
          <w:tab w:val="left" w:pos="851"/>
        </w:tabs>
        <w:spacing w:after="0"/>
        <w:ind w:left="0" w:firstLine="0"/>
        <w:jc w:val="left"/>
        <w:rPr>
          <w:rFonts w:asciiTheme="majorHAnsi" w:hAnsiTheme="majorHAnsi" w:cstheme="majorHAnsi"/>
          <w:sz w:val="22"/>
          <w:szCs w:val="22"/>
        </w:rPr>
      </w:pPr>
    </w:p>
    <w:p w14:paraId="17ED7C3A" w14:textId="13B060EB" w:rsidR="00777C28" w:rsidRPr="00793D52" w:rsidRDefault="00777C28">
      <w:pPr>
        <w:pStyle w:val="fcasegauche"/>
        <w:tabs>
          <w:tab w:val="left" w:pos="426"/>
          <w:tab w:val="left" w:pos="851"/>
        </w:tabs>
        <w:spacing w:after="0"/>
        <w:ind w:left="0" w:firstLine="0"/>
        <w:jc w:val="left"/>
        <w:rPr>
          <w:rFonts w:asciiTheme="majorHAnsi" w:hAnsiTheme="majorHAnsi" w:cstheme="majorHAnsi"/>
          <w:sz w:val="22"/>
          <w:szCs w:val="22"/>
        </w:rPr>
      </w:pPr>
    </w:p>
    <w:p w14:paraId="7082C35A" w14:textId="77777777" w:rsidR="00393247" w:rsidRPr="00793D52" w:rsidRDefault="00393247">
      <w:pPr>
        <w:pStyle w:val="fcasegauche"/>
        <w:tabs>
          <w:tab w:val="left" w:pos="426"/>
          <w:tab w:val="left" w:pos="851"/>
        </w:tabs>
        <w:spacing w:after="0"/>
        <w:ind w:left="0" w:firstLine="0"/>
        <w:jc w:val="left"/>
        <w:rPr>
          <w:rFonts w:asciiTheme="majorHAnsi" w:hAnsiTheme="majorHAnsi" w:cstheme="majorHAnsi"/>
          <w:sz w:val="22"/>
          <w:szCs w:val="22"/>
        </w:rPr>
      </w:pPr>
    </w:p>
    <w:p w14:paraId="0CC388D4" w14:textId="77777777" w:rsidR="00777C28" w:rsidRPr="00793D52" w:rsidRDefault="00777C28">
      <w:pPr>
        <w:pStyle w:val="fcasegauche"/>
        <w:tabs>
          <w:tab w:val="left" w:pos="426"/>
          <w:tab w:val="left" w:pos="851"/>
        </w:tabs>
        <w:spacing w:after="0"/>
        <w:ind w:left="0" w:firstLine="0"/>
        <w:jc w:val="left"/>
        <w:rPr>
          <w:rFonts w:asciiTheme="majorHAnsi" w:hAnsiTheme="majorHAnsi" w:cstheme="majorHAnsi"/>
          <w:sz w:val="22"/>
          <w:szCs w:val="22"/>
        </w:rPr>
      </w:pPr>
    </w:p>
    <w:p w14:paraId="4464D2A1" w14:textId="77777777" w:rsidR="00777C28" w:rsidRPr="00231773" w:rsidRDefault="00D75057">
      <w:pPr>
        <w:pStyle w:val="fcasegauche"/>
        <w:tabs>
          <w:tab w:val="left" w:pos="426"/>
          <w:tab w:val="left" w:pos="851"/>
        </w:tabs>
        <w:spacing w:after="0"/>
        <w:ind w:left="0" w:firstLine="0"/>
        <w:jc w:val="left"/>
        <w:rPr>
          <w:rFonts w:ascii="Arial" w:hAnsi="Arial" w:cs="Arial"/>
          <w:sz w:val="20"/>
        </w:rPr>
      </w:pPr>
      <w:r w:rsidRPr="00793D52">
        <w:rPr>
          <w:rFonts w:asciiTheme="majorHAnsi" w:hAnsiTheme="majorHAnsi" w:cstheme="majorHAnsi"/>
          <w:b/>
          <w:sz w:val="28"/>
          <w:szCs w:val="28"/>
        </w:rPr>
        <w:t>B4 – Avance</w:t>
      </w:r>
      <w:r w:rsidRPr="00231773">
        <w:rPr>
          <w:rFonts w:ascii="Arial" w:hAnsi="Arial" w:cs="Arial"/>
          <w:b/>
          <w:szCs w:val="24"/>
        </w:rPr>
        <w:t xml:space="preserve"> </w:t>
      </w:r>
      <w:r w:rsidRPr="00231773">
        <w:rPr>
          <w:rFonts w:ascii="Arial" w:hAnsi="Arial" w:cs="Arial"/>
          <w:i/>
          <w:sz w:val="20"/>
        </w:rPr>
        <w:t>(articles R.2191-3 à R.2191-5 du code de la commande publique)</w:t>
      </w:r>
    </w:p>
    <w:p w14:paraId="6AF14B5E" w14:textId="77777777" w:rsidR="00777C28" w:rsidRPr="00793D52" w:rsidRDefault="00777C28">
      <w:pPr>
        <w:pStyle w:val="Standard"/>
        <w:tabs>
          <w:tab w:val="left" w:pos="426"/>
          <w:tab w:val="left" w:pos="851"/>
        </w:tabs>
        <w:rPr>
          <w:rFonts w:asciiTheme="majorHAnsi" w:hAnsiTheme="majorHAnsi" w:cstheme="majorHAnsi"/>
        </w:rPr>
      </w:pPr>
    </w:p>
    <w:tbl>
      <w:tblPr>
        <w:tblStyle w:val="Grilledutableau"/>
        <w:tblW w:w="8075" w:type="dxa"/>
        <w:tblInd w:w="-142" w:type="dxa"/>
        <w:tblCellMar>
          <w:left w:w="153" w:type="dxa"/>
        </w:tblCellMar>
        <w:tblLook w:val="04A0" w:firstRow="1" w:lastRow="0" w:firstColumn="1" w:lastColumn="0" w:noHBand="0" w:noVBand="1"/>
      </w:tblPr>
      <w:tblGrid>
        <w:gridCol w:w="4111"/>
        <w:gridCol w:w="563"/>
        <w:gridCol w:w="425"/>
        <w:gridCol w:w="851"/>
        <w:gridCol w:w="994"/>
        <w:gridCol w:w="426"/>
        <w:gridCol w:w="705"/>
      </w:tblGrid>
      <w:tr w:rsidR="00777C28" w:rsidRPr="00793D52" w14:paraId="33CFA662" w14:textId="77777777" w:rsidTr="00231773">
        <w:tc>
          <w:tcPr>
            <w:tcW w:w="4111" w:type="dxa"/>
            <w:tcBorders>
              <w:top w:val="nil"/>
              <w:left w:val="nil"/>
              <w:bottom w:val="nil"/>
              <w:right w:val="nil"/>
            </w:tcBorders>
            <w:shd w:val="clear" w:color="auto" w:fill="auto"/>
          </w:tcPr>
          <w:p w14:paraId="093C188E" w14:textId="77777777" w:rsidR="00777C28" w:rsidRPr="00793D52" w:rsidRDefault="00D75057">
            <w:pPr>
              <w:pStyle w:val="Standard"/>
              <w:tabs>
                <w:tab w:val="left" w:pos="426"/>
                <w:tab w:val="left" w:pos="851"/>
              </w:tabs>
              <w:spacing w:before="60" w:after="60"/>
              <w:jc w:val="both"/>
              <w:rPr>
                <w:rFonts w:asciiTheme="majorHAnsi" w:hAnsiTheme="majorHAnsi" w:cstheme="majorHAnsi"/>
                <w:sz w:val="22"/>
                <w:szCs w:val="22"/>
              </w:rPr>
            </w:pPr>
            <w:r w:rsidRPr="00793D52">
              <w:rPr>
                <w:rFonts w:asciiTheme="majorHAnsi" w:hAnsiTheme="majorHAnsi" w:cstheme="majorHAnsi"/>
                <w:sz w:val="22"/>
                <w:szCs w:val="22"/>
              </w:rPr>
              <w:t>Je renonce au bénéfice de l'avance</w:t>
            </w:r>
          </w:p>
        </w:tc>
        <w:tc>
          <w:tcPr>
            <w:tcW w:w="563" w:type="dxa"/>
            <w:tcBorders>
              <w:top w:val="nil"/>
              <w:left w:val="nil"/>
              <w:bottom w:val="nil"/>
            </w:tcBorders>
            <w:shd w:val="clear" w:color="auto" w:fill="auto"/>
          </w:tcPr>
          <w:p w14:paraId="6186A44D" w14:textId="77777777" w:rsidR="00777C28" w:rsidRPr="00793D52" w:rsidRDefault="00777C28">
            <w:pPr>
              <w:pStyle w:val="Standard"/>
              <w:tabs>
                <w:tab w:val="left" w:pos="426"/>
                <w:tab w:val="left" w:pos="851"/>
              </w:tabs>
              <w:spacing w:before="60" w:after="60"/>
              <w:jc w:val="both"/>
              <w:rPr>
                <w:rFonts w:asciiTheme="majorHAnsi" w:hAnsiTheme="majorHAnsi" w:cstheme="majorHAnsi"/>
                <w:sz w:val="22"/>
                <w:szCs w:val="22"/>
              </w:rPr>
            </w:pPr>
          </w:p>
        </w:tc>
        <w:tc>
          <w:tcPr>
            <w:tcW w:w="425" w:type="dxa"/>
            <w:shd w:val="clear" w:color="auto" w:fill="auto"/>
            <w:tcMar>
              <w:left w:w="68" w:type="dxa"/>
            </w:tcMar>
          </w:tcPr>
          <w:p w14:paraId="0559F7F7" w14:textId="77777777" w:rsidR="00777C28" w:rsidRPr="00793D52" w:rsidRDefault="00777C28">
            <w:pPr>
              <w:pStyle w:val="Standard"/>
              <w:tabs>
                <w:tab w:val="left" w:pos="426"/>
                <w:tab w:val="left" w:pos="851"/>
              </w:tabs>
              <w:spacing w:before="60" w:after="60"/>
              <w:jc w:val="both"/>
              <w:rPr>
                <w:rFonts w:asciiTheme="majorHAnsi" w:hAnsiTheme="majorHAnsi" w:cstheme="majorHAnsi"/>
                <w:sz w:val="22"/>
                <w:szCs w:val="22"/>
              </w:rPr>
            </w:pPr>
          </w:p>
        </w:tc>
        <w:tc>
          <w:tcPr>
            <w:tcW w:w="851" w:type="dxa"/>
            <w:tcBorders>
              <w:top w:val="nil"/>
              <w:left w:val="nil"/>
              <w:bottom w:val="nil"/>
              <w:right w:val="nil"/>
            </w:tcBorders>
            <w:shd w:val="clear" w:color="auto" w:fill="auto"/>
            <w:tcMar>
              <w:left w:w="108" w:type="dxa"/>
            </w:tcMar>
          </w:tcPr>
          <w:p w14:paraId="678A77F9" w14:textId="77777777" w:rsidR="00777C28" w:rsidRPr="00793D52" w:rsidRDefault="00D75057">
            <w:pPr>
              <w:pStyle w:val="Standard"/>
              <w:tabs>
                <w:tab w:val="left" w:pos="426"/>
                <w:tab w:val="left" w:pos="851"/>
              </w:tabs>
              <w:spacing w:before="60" w:after="60"/>
              <w:jc w:val="both"/>
              <w:rPr>
                <w:rFonts w:asciiTheme="majorHAnsi" w:hAnsiTheme="majorHAnsi" w:cstheme="majorHAnsi"/>
                <w:sz w:val="22"/>
                <w:szCs w:val="22"/>
              </w:rPr>
            </w:pPr>
            <w:r w:rsidRPr="00793D52">
              <w:rPr>
                <w:rFonts w:asciiTheme="majorHAnsi" w:hAnsiTheme="majorHAnsi" w:cstheme="majorHAnsi"/>
                <w:sz w:val="22"/>
                <w:szCs w:val="22"/>
              </w:rPr>
              <w:t>NON</w:t>
            </w:r>
          </w:p>
        </w:tc>
        <w:tc>
          <w:tcPr>
            <w:tcW w:w="994" w:type="dxa"/>
            <w:tcBorders>
              <w:top w:val="nil"/>
              <w:left w:val="nil"/>
              <w:bottom w:val="nil"/>
            </w:tcBorders>
            <w:shd w:val="clear" w:color="auto" w:fill="auto"/>
          </w:tcPr>
          <w:p w14:paraId="462982F8" w14:textId="77777777" w:rsidR="00777C28" w:rsidRPr="00793D52" w:rsidRDefault="00777C28">
            <w:pPr>
              <w:pStyle w:val="Standard"/>
              <w:tabs>
                <w:tab w:val="left" w:pos="426"/>
                <w:tab w:val="left" w:pos="851"/>
              </w:tabs>
              <w:spacing w:before="60" w:after="60"/>
              <w:jc w:val="both"/>
              <w:rPr>
                <w:rFonts w:asciiTheme="majorHAnsi" w:hAnsiTheme="majorHAnsi" w:cstheme="majorHAnsi"/>
                <w:sz w:val="22"/>
                <w:szCs w:val="22"/>
              </w:rPr>
            </w:pPr>
          </w:p>
        </w:tc>
        <w:tc>
          <w:tcPr>
            <w:tcW w:w="426" w:type="dxa"/>
            <w:shd w:val="clear" w:color="auto" w:fill="auto"/>
            <w:tcMar>
              <w:left w:w="68" w:type="dxa"/>
            </w:tcMar>
          </w:tcPr>
          <w:p w14:paraId="41923312" w14:textId="77777777" w:rsidR="00777C28" w:rsidRPr="00793D52" w:rsidRDefault="00777C28">
            <w:pPr>
              <w:pStyle w:val="Standard"/>
              <w:tabs>
                <w:tab w:val="left" w:pos="426"/>
                <w:tab w:val="left" w:pos="851"/>
              </w:tabs>
              <w:spacing w:before="60" w:after="60"/>
              <w:jc w:val="both"/>
              <w:rPr>
                <w:rFonts w:asciiTheme="majorHAnsi" w:hAnsiTheme="majorHAnsi" w:cstheme="majorHAnsi"/>
                <w:sz w:val="22"/>
                <w:szCs w:val="22"/>
              </w:rPr>
            </w:pPr>
          </w:p>
        </w:tc>
        <w:tc>
          <w:tcPr>
            <w:tcW w:w="705" w:type="dxa"/>
            <w:tcBorders>
              <w:top w:val="nil"/>
              <w:left w:val="nil"/>
              <w:bottom w:val="nil"/>
              <w:right w:val="nil"/>
            </w:tcBorders>
            <w:shd w:val="clear" w:color="auto" w:fill="auto"/>
            <w:tcMar>
              <w:left w:w="108" w:type="dxa"/>
            </w:tcMar>
          </w:tcPr>
          <w:p w14:paraId="20BDFE40" w14:textId="77777777" w:rsidR="00777C28" w:rsidRPr="00793D52" w:rsidRDefault="00D75057">
            <w:pPr>
              <w:pStyle w:val="Standard"/>
              <w:tabs>
                <w:tab w:val="left" w:pos="426"/>
                <w:tab w:val="left" w:pos="851"/>
              </w:tabs>
              <w:spacing w:before="60" w:after="60"/>
              <w:jc w:val="both"/>
              <w:rPr>
                <w:rFonts w:asciiTheme="majorHAnsi" w:hAnsiTheme="majorHAnsi" w:cstheme="majorHAnsi"/>
                <w:sz w:val="22"/>
                <w:szCs w:val="22"/>
              </w:rPr>
            </w:pPr>
            <w:r w:rsidRPr="00793D52">
              <w:rPr>
                <w:rFonts w:asciiTheme="majorHAnsi" w:hAnsiTheme="majorHAnsi" w:cstheme="majorHAnsi"/>
                <w:sz w:val="22"/>
                <w:szCs w:val="22"/>
              </w:rPr>
              <w:t>OUI</w:t>
            </w:r>
          </w:p>
        </w:tc>
      </w:tr>
    </w:tbl>
    <w:p w14:paraId="402EBBDE" w14:textId="77777777" w:rsidR="00777C28" w:rsidRPr="00793D52" w:rsidRDefault="00D75057">
      <w:pPr>
        <w:pStyle w:val="Standard"/>
        <w:tabs>
          <w:tab w:val="left" w:pos="851"/>
        </w:tabs>
        <w:rPr>
          <w:rFonts w:asciiTheme="majorHAnsi" w:hAnsiTheme="majorHAnsi" w:cstheme="majorHAnsi"/>
          <w:i/>
          <w:sz w:val="18"/>
          <w:szCs w:val="18"/>
        </w:rPr>
      </w:pPr>
      <w:r w:rsidRPr="00793D52">
        <w:rPr>
          <w:rFonts w:asciiTheme="majorHAnsi" w:hAnsiTheme="majorHAnsi" w:cstheme="majorHAnsi"/>
          <w:i/>
          <w:sz w:val="18"/>
          <w:szCs w:val="18"/>
        </w:rPr>
        <w:t>(Cocher la case correspondante.)</w:t>
      </w:r>
    </w:p>
    <w:p w14:paraId="5BEA0B50" w14:textId="62000D4D" w:rsidR="00777C28" w:rsidRPr="00793D52" w:rsidRDefault="00777C28" w:rsidP="0025366D">
      <w:pPr>
        <w:pStyle w:val="Standard"/>
        <w:tabs>
          <w:tab w:val="left" w:pos="426"/>
          <w:tab w:val="left" w:pos="851"/>
        </w:tabs>
        <w:rPr>
          <w:rFonts w:asciiTheme="majorHAnsi" w:hAnsiTheme="majorHAnsi" w:cstheme="majorHAnsi"/>
        </w:rPr>
      </w:pPr>
    </w:p>
    <w:p w14:paraId="3CC0E9D5" w14:textId="164AC58A" w:rsidR="00777C28" w:rsidRPr="00793D52" w:rsidRDefault="00D75057">
      <w:pPr>
        <w:pStyle w:val="Titre4"/>
        <w:tabs>
          <w:tab w:val="left" w:pos="426"/>
          <w:tab w:val="left" w:pos="851"/>
        </w:tabs>
        <w:rPr>
          <w:rFonts w:asciiTheme="majorHAnsi" w:hAnsiTheme="majorHAnsi" w:cstheme="majorHAnsi"/>
          <w:sz w:val="28"/>
          <w:szCs w:val="28"/>
        </w:rPr>
      </w:pPr>
      <w:r w:rsidRPr="00793D52">
        <w:rPr>
          <w:rFonts w:asciiTheme="majorHAnsi" w:hAnsiTheme="majorHAnsi" w:cstheme="majorHAnsi"/>
          <w:sz w:val="28"/>
          <w:szCs w:val="28"/>
        </w:rPr>
        <w:t>B5</w:t>
      </w:r>
      <w:r w:rsidRPr="00793D52">
        <w:rPr>
          <w:rFonts w:asciiTheme="majorHAnsi" w:hAnsiTheme="majorHAnsi" w:cstheme="majorHAnsi"/>
          <w:b w:val="0"/>
          <w:sz w:val="28"/>
          <w:szCs w:val="28"/>
        </w:rPr>
        <w:t xml:space="preserve"> – </w:t>
      </w:r>
      <w:r w:rsidRPr="00793D52">
        <w:rPr>
          <w:rFonts w:asciiTheme="majorHAnsi" w:hAnsiTheme="majorHAnsi" w:cstheme="majorHAnsi"/>
          <w:sz w:val="28"/>
          <w:szCs w:val="28"/>
        </w:rPr>
        <w:t xml:space="preserve">Durée </w:t>
      </w:r>
      <w:r w:rsidR="00685E6F">
        <w:rPr>
          <w:rFonts w:asciiTheme="majorHAnsi" w:hAnsiTheme="majorHAnsi" w:cstheme="majorHAnsi"/>
          <w:sz w:val="28"/>
          <w:szCs w:val="28"/>
        </w:rPr>
        <w:t>d’exécution</w:t>
      </w:r>
      <w:r w:rsidRPr="00793D52">
        <w:rPr>
          <w:rFonts w:asciiTheme="majorHAnsi" w:hAnsiTheme="majorHAnsi" w:cstheme="majorHAnsi"/>
          <w:sz w:val="28"/>
          <w:szCs w:val="28"/>
        </w:rPr>
        <w:t xml:space="preserve"> de l’accord-cadre</w:t>
      </w:r>
    </w:p>
    <w:p w14:paraId="4FD76E30" w14:textId="77777777" w:rsidR="00777C28" w:rsidRPr="00793D52" w:rsidRDefault="00777C28">
      <w:pPr>
        <w:pStyle w:val="Standard"/>
        <w:tabs>
          <w:tab w:val="left" w:pos="576"/>
          <w:tab w:val="left" w:pos="851"/>
        </w:tabs>
        <w:jc w:val="both"/>
        <w:rPr>
          <w:rFonts w:asciiTheme="majorHAnsi" w:hAnsiTheme="majorHAnsi" w:cstheme="majorHAnsi"/>
          <w:sz w:val="22"/>
          <w:szCs w:val="22"/>
        </w:rPr>
      </w:pPr>
    </w:p>
    <w:p w14:paraId="1D19A56C" w14:textId="30530F84" w:rsidR="001711D8" w:rsidRDefault="00A21759">
      <w:pPr>
        <w:pStyle w:val="Standard"/>
        <w:tabs>
          <w:tab w:val="left" w:pos="426"/>
          <w:tab w:val="left" w:pos="851"/>
        </w:tabs>
        <w:jc w:val="both"/>
        <w:rPr>
          <w:rFonts w:asciiTheme="majorHAnsi" w:hAnsiTheme="majorHAnsi" w:cstheme="majorHAnsi"/>
          <w:sz w:val="22"/>
          <w:szCs w:val="22"/>
        </w:rPr>
      </w:pPr>
      <w:r w:rsidRPr="00A21759">
        <w:rPr>
          <w:rFonts w:asciiTheme="majorHAnsi" w:hAnsiTheme="majorHAnsi" w:cstheme="majorHAnsi"/>
          <w:sz w:val="22"/>
          <w:szCs w:val="22"/>
        </w:rPr>
        <w:t>Le lot n°</w:t>
      </w:r>
      <w:r>
        <w:rPr>
          <w:rFonts w:asciiTheme="majorHAnsi" w:hAnsiTheme="majorHAnsi" w:cstheme="majorHAnsi"/>
          <w:sz w:val="22"/>
          <w:szCs w:val="22"/>
        </w:rPr>
        <w:t>2</w:t>
      </w:r>
      <w:r w:rsidRPr="00A21759">
        <w:rPr>
          <w:rFonts w:asciiTheme="majorHAnsi" w:hAnsiTheme="majorHAnsi" w:cstheme="majorHAnsi"/>
          <w:sz w:val="22"/>
          <w:szCs w:val="22"/>
        </w:rPr>
        <w:t xml:space="preserve"> de l’accord-cadre est conclu pour une durée de douze (12) mois, reconductible tacitement trois (3) fois.</w:t>
      </w:r>
    </w:p>
    <w:p w14:paraId="0B52A972" w14:textId="4D88FD06" w:rsidR="00685E6F" w:rsidRDefault="00685E6F">
      <w:pPr>
        <w:suppressAutoHyphens w:val="0"/>
        <w:textAlignment w:val="auto"/>
        <w:rPr>
          <w:rFonts w:asciiTheme="majorHAnsi" w:eastAsia="Times New Roman" w:hAnsiTheme="majorHAnsi" w:cstheme="majorHAnsi"/>
          <w:bCs/>
          <w:color w:val="00000A"/>
          <w:sz w:val="22"/>
          <w:szCs w:val="22"/>
          <w:lang w:bidi="ar-SA"/>
        </w:rPr>
      </w:pPr>
      <w:r>
        <w:rPr>
          <w:rFonts w:asciiTheme="majorHAnsi" w:hAnsiTheme="majorHAnsi" w:cstheme="majorHAnsi"/>
          <w:bCs/>
          <w:sz w:val="22"/>
          <w:szCs w:val="22"/>
        </w:rPr>
        <w:br w:type="page"/>
      </w:r>
    </w:p>
    <w:p w14:paraId="1B5FAA5F" w14:textId="77777777" w:rsidR="00777C28" w:rsidRPr="00793D52" w:rsidRDefault="00777C28">
      <w:pPr>
        <w:pStyle w:val="fcase1ertab"/>
        <w:tabs>
          <w:tab w:val="left" w:pos="426"/>
          <w:tab w:val="left" w:pos="851"/>
        </w:tabs>
        <w:ind w:left="0" w:firstLine="0"/>
        <w:rPr>
          <w:rFonts w:asciiTheme="majorHAnsi" w:hAnsiTheme="majorHAnsi" w:cstheme="majorHAnsi"/>
          <w:bCs/>
          <w:sz w:val="22"/>
          <w:szCs w:val="22"/>
        </w:rPr>
      </w:pPr>
    </w:p>
    <w:tbl>
      <w:tblPr>
        <w:tblW w:w="10419" w:type="dxa"/>
        <w:tblInd w:w="-10" w:type="dxa"/>
        <w:tblCellMar>
          <w:left w:w="71" w:type="dxa"/>
          <w:right w:w="71" w:type="dxa"/>
        </w:tblCellMar>
        <w:tblLook w:val="0000" w:firstRow="0" w:lastRow="0" w:firstColumn="0" w:lastColumn="0" w:noHBand="0" w:noVBand="0"/>
      </w:tblPr>
      <w:tblGrid>
        <w:gridCol w:w="10419"/>
      </w:tblGrid>
      <w:tr w:rsidR="00777C28" w:rsidRPr="00793D52" w14:paraId="610644E3" w14:textId="77777777">
        <w:tc>
          <w:tcPr>
            <w:tcW w:w="10419" w:type="dxa"/>
            <w:shd w:val="clear" w:color="auto" w:fill="66CCFF"/>
          </w:tcPr>
          <w:p w14:paraId="7D3B24F8" w14:textId="0C7834DC" w:rsidR="00777C28" w:rsidRPr="00793D52" w:rsidRDefault="00D75057" w:rsidP="00640310">
            <w:pPr>
              <w:pStyle w:val="Standard"/>
              <w:spacing w:before="120" w:after="120"/>
              <w:ind w:left="426" w:hanging="426"/>
              <w:jc w:val="both"/>
              <w:rPr>
                <w:rFonts w:asciiTheme="majorHAnsi" w:hAnsiTheme="majorHAnsi" w:cstheme="majorHAnsi"/>
                <w:b/>
                <w:sz w:val="28"/>
                <w:szCs w:val="28"/>
              </w:rPr>
            </w:pPr>
            <w:r w:rsidRPr="00793D52">
              <w:rPr>
                <w:rFonts w:asciiTheme="majorHAnsi" w:hAnsiTheme="majorHAnsi" w:cstheme="majorHAnsi"/>
                <w:b/>
                <w:sz w:val="28"/>
                <w:szCs w:val="28"/>
              </w:rPr>
              <w:t xml:space="preserve">C </w:t>
            </w:r>
            <w:proofErr w:type="gramStart"/>
            <w:r w:rsidRPr="00793D52">
              <w:rPr>
                <w:rFonts w:asciiTheme="majorHAnsi" w:hAnsiTheme="majorHAnsi" w:cstheme="majorHAnsi"/>
                <w:b/>
                <w:sz w:val="28"/>
                <w:szCs w:val="28"/>
              </w:rPr>
              <w:t xml:space="preserve">- </w:t>
            </w:r>
            <w:r w:rsidR="001C3226">
              <w:t xml:space="preserve"> </w:t>
            </w:r>
            <w:r w:rsidR="001C3226" w:rsidRPr="001C3226">
              <w:rPr>
                <w:rFonts w:asciiTheme="majorHAnsi" w:hAnsiTheme="majorHAnsi" w:cstheme="majorHAnsi"/>
                <w:b/>
                <w:sz w:val="28"/>
                <w:szCs w:val="28"/>
              </w:rPr>
              <w:t>Signature</w:t>
            </w:r>
            <w:proofErr w:type="gramEnd"/>
            <w:r w:rsidR="001C3226" w:rsidRPr="001C3226">
              <w:rPr>
                <w:rFonts w:asciiTheme="majorHAnsi" w:hAnsiTheme="majorHAnsi" w:cstheme="majorHAnsi"/>
                <w:b/>
                <w:sz w:val="28"/>
                <w:szCs w:val="28"/>
              </w:rPr>
              <w:t xml:space="preserve"> du lot n°</w:t>
            </w:r>
            <w:r w:rsidR="001C3226">
              <w:rPr>
                <w:rFonts w:asciiTheme="majorHAnsi" w:hAnsiTheme="majorHAnsi" w:cstheme="majorHAnsi"/>
                <w:b/>
                <w:sz w:val="28"/>
                <w:szCs w:val="28"/>
              </w:rPr>
              <w:t>2</w:t>
            </w:r>
            <w:r w:rsidR="001C3226" w:rsidRPr="001C3226">
              <w:rPr>
                <w:rFonts w:asciiTheme="majorHAnsi" w:hAnsiTheme="majorHAnsi" w:cstheme="majorHAnsi"/>
                <w:b/>
                <w:sz w:val="28"/>
                <w:szCs w:val="28"/>
              </w:rPr>
              <w:t xml:space="preserve"> de l’accord-cadre par le titulaire individuel ou, en cas groupement, le mandataire dûment habilité ou chaque membre du groupement.</w:t>
            </w:r>
          </w:p>
        </w:tc>
      </w:tr>
    </w:tbl>
    <w:p w14:paraId="488DAFFA"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p w14:paraId="7EA4D8CB"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p w14:paraId="151DCED2" w14:textId="37940FAB" w:rsidR="00777C28" w:rsidRPr="00793D52" w:rsidRDefault="00D75057">
      <w:pPr>
        <w:pStyle w:val="fcase1ertab"/>
        <w:tabs>
          <w:tab w:val="left" w:pos="426"/>
          <w:tab w:val="left" w:pos="851"/>
        </w:tabs>
        <w:ind w:left="0" w:firstLine="0"/>
        <w:rPr>
          <w:rFonts w:asciiTheme="majorHAnsi" w:hAnsiTheme="majorHAnsi" w:cstheme="majorHAnsi"/>
          <w:b/>
          <w:sz w:val="28"/>
          <w:szCs w:val="28"/>
        </w:rPr>
      </w:pPr>
      <w:r w:rsidRPr="00793D52">
        <w:rPr>
          <w:rFonts w:asciiTheme="majorHAnsi" w:hAnsiTheme="majorHAnsi" w:cstheme="majorHAnsi"/>
          <w:b/>
          <w:sz w:val="28"/>
          <w:szCs w:val="28"/>
        </w:rPr>
        <w:t xml:space="preserve">C1 </w:t>
      </w:r>
      <w:proofErr w:type="gramStart"/>
      <w:r w:rsidRPr="00793D52">
        <w:rPr>
          <w:rFonts w:asciiTheme="majorHAnsi" w:hAnsiTheme="majorHAnsi" w:cstheme="majorHAnsi"/>
          <w:b/>
          <w:sz w:val="28"/>
          <w:szCs w:val="28"/>
        </w:rPr>
        <w:t xml:space="preserve">– </w:t>
      </w:r>
      <w:r w:rsidR="001C3226" w:rsidRPr="001C3226">
        <w:t xml:space="preserve"> </w:t>
      </w:r>
      <w:r w:rsidR="001C3226" w:rsidRPr="001C3226">
        <w:rPr>
          <w:rFonts w:asciiTheme="majorHAnsi" w:hAnsiTheme="majorHAnsi" w:cstheme="majorHAnsi"/>
          <w:b/>
          <w:sz w:val="28"/>
          <w:szCs w:val="28"/>
        </w:rPr>
        <w:t>Signature</w:t>
      </w:r>
      <w:proofErr w:type="gramEnd"/>
      <w:r w:rsidR="001C3226" w:rsidRPr="001C3226">
        <w:rPr>
          <w:rFonts w:asciiTheme="majorHAnsi" w:hAnsiTheme="majorHAnsi" w:cstheme="majorHAnsi"/>
          <w:b/>
          <w:sz w:val="28"/>
          <w:szCs w:val="28"/>
        </w:rPr>
        <w:t xml:space="preserve"> du lot n°</w:t>
      </w:r>
      <w:r w:rsidR="001C3226">
        <w:rPr>
          <w:rFonts w:asciiTheme="majorHAnsi" w:hAnsiTheme="majorHAnsi" w:cstheme="majorHAnsi"/>
          <w:b/>
          <w:sz w:val="28"/>
          <w:szCs w:val="28"/>
        </w:rPr>
        <w:t>2</w:t>
      </w:r>
      <w:r w:rsidR="001C3226" w:rsidRPr="001C3226">
        <w:rPr>
          <w:rFonts w:asciiTheme="majorHAnsi" w:hAnsiTheme="majorHAnsi" w:cstheme="majorHAnsi"/>
          <w:b/>
          <w:sz w:val="28"/>
          <w:szCs w:val="28"/>
        </w:rPr>
        <w:t xml:space="preserve"> de l’accord-cadre par le titulaire individuel</w:t>
      </w:r>
    </w:p>
    <w:p w14:paraId="3394177F" w14:textId="77777777" w:rsidR="00777C28" w:rsidRPr="00793D52" w:rsidRDefault="00777C28">
      <w:pPr>
        <w:pStyle w:val="Standard"/>
        <w:tabs>
          <w:tab w:val="left" w:pos="426"/>
          <w:tab w:val="left" w:pos="851"/>
        </w:tabs>
        <w:jc w:val="both"/>
        <w:rPr>
          <w:rFonts w:asciiTheme="majorHAnsi" w:hAnsiTheme="majorHAnsi" w:cstheme="majorHAnsi"/>
        </w:rPr>
      </w:pPr>
    </w:p>
    <w:tbl>
      <w:tblPr>
        <w:tblW w:w="10271" w:type="dxa"/>
        <w:tblInd w:w="53" w:type="dxa"/>
        <w:tblBorders>
          <w:top w:val="single" w:sz="4" w:space="0" w:color="000001"/>
          <w:left w:val="single" w:sz="4" w:space="0" w:color="000001"/>
          <w:bottom w:val="single" w:sz="4" w:space="0" w:color="000001"/>
          <w:insideH w:val="single" w:sz="4" w:space="0" w:color="000001"/>
        </w:tblBorders>
        <w:tblCellMar>
          <w:left w:w="63" w:type="dxa"/>
        </w:tblCellMar>
        <w:tblLook w:val="0000" w:firstRow="0" w:lastRow="0" w:firstColumn="0" w:lastColumn="0" w:noHBand="0" w:noVBand="0"/>
      </w:tblPr>
      <w:tblGrid>
        <w:gridCol w:w="4481"/>
        <w:gridCol w:w="2694"/>
        <w:gridCol w:w="3096"/>
      </w:tblGrid>
      <w:tr w:rsidR="00777C28" w:rsidRPr="00793D52" w14:paraId="459394B9" w14:textId="77777777">
        <w:tc>
          <w:tcPr>
            <w:tcW w:w="4481" w:type="dxa"/>
            <w:tcBorders>
              <w:top w:val="single" w:sz="4" w:space="0" w:color="000001"/>
              <w:left w:val="single" w:sz="4" w:space="0" w:color="000001"/>
              <w:bottom w:val="single" w:sz="4" w:space="0" w:color="000001"/>
            </w:tcBorders>
            <w:shd w:val="clear" w:color="auto" w:fill="auto"/>
            <w:tcMar>
              <w:left w:w="63" w:type="dxa"/>
            </w:tcMar>
            <w:vAlign w:val="center"/>
          </w:tcPr>
          <w:p w14:paraId="5356285F" w14:textId="77777777" w:rsidR="00777C28" w:rsidRPr="00793D52" w:rsidRDefault="00D75057">
            <w:pPr>
              <w:pStyle w:val="Standard"/>
              <w:tabs>
                <w:tab w:val="left" w:pos="851"/>
              </w:tabs>
              <w:spacing w:before="60" w:after="60"/>
              <w:jc w:val="center"/>
              <w:rPr>
                <w:rFonts w:asciiTheme="majorHAnsi" w:hAnsiTheme="majorHAnsi" w:cstheme="majorHAnsi"/>
                <w:b/>
                <w:bCs/>
                <w:sz w:val="22"/>
                <w:szCs w:val="22"/>
              </w:rPr>
            </w:pPr>
            <w:r w:rsidRPr="00793D52">
              <w:rPr>
                <w:rFonts w:asciiTheme="majorHAnsi" w:hAnsiTheme="majorHAnsi" w:cstheme="majorHAnsi"/>
                <w:b/>
                <w:bCs/>
                <w:sz w:val="22"/>
                <w:szCs w:val="22"/>
              </w:rPr>
              <w:t>Nom, prénom et qualité du signataire (*)</w:t>
            </w:r>
          </w:p>
        </w:tc>
        <w:tc>
          <w:tcPr>
            <w:tcW w:w="2694" w:type="dxa"/>
            <w:tcBorders>
              <w:top w:val="single" w:sz="4" w:space="0" w:color="000001"/>
              <w:left w:val="single" w:sz="4" w:space="0" w:color="000001"/>
              <w:bottom w:val="single" w:sz="4" w:space="0" w:color="000001"/>
            </w:tcBorders>
            <w:shd w:val="clear" w:color="auto" w:fill="auto"/>
            <w:tcMar>
              <w:left w:w="63" w:type="dxa"/>
            </w:tcMar>
            <w:vAlign w:val="center"/>
          </w:tcPr>
          <w:p w14:paraId="2B57980F" w14:textId="77777777" w:rsidR="00777C28" w:rsidRPr="00793D52" w:rsidRDefault="00D75057">
            <w:pPr>
              <w:pStyle w:val="Standard"/>
              <w:tabs>
                <w:tab w:val="left" w:pos="851"/>
              </w:tabs>
              <w:spacing w:before="60" w:after="60"/>
              <w:jc w:val="center"/>
              <w:rPr>
                <w:rFonts w:asciiTheme="majorHAnsi" w:hAnsiTheme="majorHAnsi" w:cstheme="majorHAnsi"/>
                <w:b/>
                <w:bCs/>
                <w:sz w:val="22"/>
                <w:szCs w:val="22"/>
              </w:rPr>
            </w:pPr>
            <w:r w:rsidRPr="00793D52">
              <w:rPr>
                <w:rFonts w:asciiTheme="majorHAnsi" w:hAnsiTheme="majorHAnsi" w:cstheme="majorHAnsi"/>
                <w:b/>
                <w:bCs/>
                <w:sz w:val="22"/>
                <w:szCs w:val="22"/>
              </w:rPr>
              <w:t>Lieu et date de signature</w:t>
            </w: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63" w:type="dxa"/>
            </w:tcMar>
            <w:vAlign w:val="center"/>
          </w:tcPr>
          <w:p w14:paraId="5A713F3B" w14:textId="77777777" w:rsidR="00777C28" w:rsidRPr="00793D52" w:rsidRDefault="00D75057">
            <w:pPr>
              <w:pStyle w:val="Standard"/>
              <w:tabs>
                <w:tab w:val="left" w:pos="851"/>
              </w:tabs>
              <w:spacing w:before="60" w:after="60"/>
              <w:jc w:val="center"/>
              <w:rPr>
                <w:rFonts w:asciiTheme="majorHAnsi" w:hAnsiTheme="majorHAnsi" w:cstheme="majorHAnsi"/>
                <w:b/>
                <w:bCs/>
                <w:sz w:val="22"/>
                <w:szCs w:val="22"/>
              </w:rPr>
            </w:pPr>
            <w:r w:rsidRPr="00793D52">
              <w:rPr>
                <w:rFonts w:asciiTheme="majorHAnsi" w:hAnsiTheme="majorHAnsi" w:cstheme="majorHAnsi"/>
                <w:b/>
                <w:bCs/>
                <w:sz w:val="22"/>
                <w:szCs w:val="22"/>
              </w:rPr>
              <w:t>Signature</w:t>
            </w:r>
          </w:p>
        </w:tc>
      </w:tr>
      <w:tr w:rsidR="00777C28" w:rsidRPr="00793D52" w14:paraId="31FD9236" w14:textId="77777777" w:rsidTr="00793D52">
        <w:trPr>
          <w:trHeight w:val="1225"/>
        </w:trPr>
        <w:tc>
          <w:tcPr>
            <w:tcW w:w="4481" w:type="dxa"/>
            <w:tcBorders>
              <w:top w:val="single" w:sz="4" w:space="0" w:color="000001"/>
              <w:left w:val="single" w:sz="4" w:space="0" w:color="000001"/>
              <w:bottom w:val="single" w:sz="4" w:space="0" w:color="000001"/>
            </w:tcBorders>
            <w:shd w:val="clear" w:color="auto" w:fill="auto"/>
            <w:tcMar>
              <w:left w:w="63" w:type="dxa"/>
            </w:tcMar>
          </w:tcPr>
          <w:p w14:paraId="49BD5253" w14:textId="77777777" w:rsidR="00777C28" w:rsidRPr="00793D52" w:rsidRDefault="00777C28">
            <w:pPr>
              <w:pStyle w:val="Standard"/>
              <w:tabs>
                <w:tab w:val="left" w:pos="851"/>
              </w:tabs>
              <w:snapToGrid w:val="0"/>
              <w:jc w:val="both"/>
              <w:rPr>
                <w:rFonts w:asciiTheme="majorHAnsi" w:hAnsiTheme="majorHAnsi" w:cstheme="majorHAnsi"/>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63" w:type="dxa"/>
            </w:tcMar>
          </w:tcPr>
          <w:p w14:paraId="7F0C212D" w14:textId="77777777" w:rsidR="00777C28" w:rsidRPr="00793D52" w:rsidRDefault="00777C28">
            <w:pPr>
              <w:pStyle w:val="Standard"/>
              <w:tabs>
                <w:tab w:val="left" w:pos="851"/>
              </w:tabs>
              <w:snapToGrid w:val="0"/>
              <w:jc w:val="both"/>
              <w:rPr>
                <w:rFonts w:asciiTheme="majorHAnsi" w:hAnsiTheme="majorHAnsi" w:cstheme="majorHAnsi"/>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63" w:type="dxa"/>
            </w:tcMar>
          </w:tcPr>
          <w:p w14:paraId="0F61B230" w14:textId="77777777" w:rsidR="00777C28" w:rsidRPr="00793D52" w:rsidRDefault="00777C28">
            <w:pPr>
              <w:pStyle w:val="Standard"/>
              <w:tabs>
                <w:tab w:val="left" w:pos="851"/>
              </w:tabs>
              <w:snapToGrid w:val="0"/>
              <w:jc w:val="both"/>
              <w:rPr>
                <w:rFonts w:asciiTheme="majorHAnsi" w:hAnsiTheme="majorHAnsi" w:cstheme="majorHAnsi"/>
                <w:b/>
                <w:bCs/>
                <w:sz w:val="22"/>
                <w:szCs w:val="22"/>
              </w:rPr>
            </w:pPr>
          </w:p>
        </w:tc>
      </w:tr>
    </w:tbl>
    <w:p w14:paraId="67DEF2FD" w14:textId="77777777" w:rsidR="00777C28" w:rsidRPr="00793D52" w:rsidRDefault="00D75057">
      <w:pPr>
        <w:pStyle w:val="Standard"/>
        <w:tabs>
          <w:tab w:val="left" w:pos="851"/>
        </w:tabs>
        <w:spacing w:before="60"/>
        <w:jc w:val="both"/>
        <w:rPr>
          <w:rFonts w:asciiTheme="majorHAnsi" w:hAnsiTheme="majorHAnsi" w:cstheme="majorHAnsi"/>
          <w:b/>
          <w:i/>
          <w:sz w:val="19"/>
          <w:szCs w:val="19"/>
        </w:rPr>
      </w:pPr>
      <w:r w:rsidRPr="00793D52">
        <w:rPr>
          <w:rFonts w:asciiTheme="majorHAnsi" w:hAnsiTheme="majorHAnsi" w:cstheme="majorHAnsi"/>
          <w:b/>
          <w:i/>
          <w:sz w:val="19"/>
          <w:szCs w:val="19"/>
        </w:rPr>
        <w:t>(*) Le signataire doit avoir le pouvoir d’engager la personne qu’il représente.</w:t>
      </w:r>
    </w:p>
    <w:p w14:paraId="6F1CB7C9" w14:textId="6C8E1AD3" w:rsidR="00777C28" w:rsidRDefault="00777C28">
      <w:pPr>
        <w:pStyle w:val="Standard"/>
        <w:tabs>
          <w:tab w:val="left" w:pos="426"/>
          <w:tab w:val="left" w:pos="851"/>
        </w:tabs>
        <w:jc w:val="both"/>
        <w:rPr>
          <w:rFonts w:asciiTheme="majorHAnsi" w:hAnsiTheme="majorHAnsi" w:cstheme="majorHAnsi"/>
          <w:sz w:val="22"/>
          <w:szCs w:val="22"/>
        </w:rPr>
      </w:pPr>
    </w:p>
    <w:p w14:paraId="22A7F881" w14:textId="77777777" w:rsidR="00793D52" w:rsidRPr="00793D52" w:rsidRDefault="00793D52">
      <w:pPr>
        <w:pStyle w:val="Standard"/>
        <w:tabs>
          <w:tab w:val="left" w:pos="426"/>
          <w:tab w:val="left" w:pos="851"/>
        </w:tabs>
        <w:jc w:val="both"/>
        <w:rPr>
          <w:rFonts w:asciiTheme="majorHAnsi" w:hAnsiTheme="majorHAnsi" w:cstheme="majorHAnsi"/>
          <w:sz w:val="22"/>
          <w:szCs w:val="22"/>
        </w:rPr>
      </w:pPr>
    </w:p>
    <w:p w14:paraId="5ABB25F9" w14:textId="5E0CFFA7" w:rsidR="00777C28" w:rsidRPr="00793D52" w:rsidRDefault="00D75057">
      <w:pPr>
        <w:pStyle w:val="fcase1ertab"/>
        <w:tabs>
          <w:tab w:val="left" w:pos="426"/>
          <w:tab w:val="left" w:pos="851"/>
        </w:tabs>
        <w:ind w:left="0" w:firstLine="0"/>
        <w:rPr>
          <w:rFonts w:asciiTheme="majorHAnsi" w:hAnsiTheme="majorHAnsi" w:cstheme="majorHAnsi"/>
          <w:b/>
          <w:sz w:val="28"/>
          <w:szCs w:val="28"/>
        </w:rPr>
      </w:pPr>
      <w:r w:rsidRPr="00793D52">
        <w:rPr>
          <w:rFonts w:asciiTheme="majorHAnsi" w:hAnsiTheme="majorHAnsi" w:cstheme="majorHAnsi"/>
          <w:b/>
          <w:sz w:val="28"/>
          <w:szCs w:val="28"/>
        </w:rPr>
        <w:t xml:space="preserve">C2 </w:t>
      </w:r>
      <w:proofErr w:type="gramStart"/>
      <w:r w:rsidRPr="00793D52">
        <w:rPr>
          <w:rFonts w:asciiTheme="majorHAnsi" w:hAnsiTheme="majorHAnsi" w:cstheme="majorHAnsi"/>
          <w:b/>
          <w:sz w:val="28"/>
          <w:szCs w:val="28"/>
        </w:rPr>
        <w:t xml:space="preserve">– </w:t>
      </w:r>
      <w:r w:rsidR="001C3226" w:rsidRPr="001C3226">
        <w:t xml:space="preserve"> </w:t>
      </w:r>
      <w:r w:rsidR="001C3226" w:rsidRPr="001C3226">
        <w:rPr>
          <w:rFonts w:asciiTheme="majorHAnsi" w:hAnsiTheme="majorHAnsi" w:cstheme="majorHAnsi"/>
          <w:b/>
          <w:sz w:val="28"/>
          <w:szCs w:val="28"/>
        </w:rPr>
        <w:t>Signature</w:t>
      </w:r>
      <w:proofErr w:type="gramEnd"/>
      <w:r w:rsidR="001C3226" w:rsidRPr="001C3226">
        <w:rPr>
          <w:rFonts w:asciiTheme="majorHAnsi" w:hAnsiTheme="majorHAnsi" w:cstheme="majorHAnsi"/>
          <w:b/>
          <w:sz w:val="28"/>
          <w:szCs w:val="28"/>
        </w:rPr>
        <w:t xml:space="preserve"> du lot n°</w:t>
      </w:r>
      <w:r w:rsidR="001C3226">
        <w:rPr>
          <w:rFonts w:asciiTheme="majorHAnsi" w:hAnsiTheme="majorHAnsi" w:cstheme="majorHAnsi"/>
          <w:b/>
          <w:sz w:val="28"/>
          <w:szCs w:val="28"/>
        </w:rPr>
        <w:t>2</w:t>
      </w:r>
      <w:r w:rsidR="001C3226" w:rsidRPr="001C3226">
        <w:rPr>
          <w:rFonts w:asciiTheme="majorHAnsi" w:hAnsiTheme="majorHAnsi" w:cstheme="majorHAnsi"/>
          <w:b/>
          <w:sz w:val="28"/>
          <w:szCs w:val="28"/>
        </w:rPr>
        <w:t xml:space="preserve"> de l’accord-cadre en cas de groupement</w:t>
      </w:r>
    </w:p>
    <w:p w14:paraId="58AC9B85" w14:textId="77777777" w:rsidR="00777C28" w:rsidRPr="00793D52" w:rsidRDefault="00777C28">
      <w:pPr>
        <w:pStyle w:val="Standard"/>
        <w:tabs>
          <w:tab w:val="left" w:pos="851"/>
        </w:tabs>
        <w:jc w:val="both"/>
        <w:rPr>
          <w:rFonts w:asciiTheme="majorHAnsi" w:hAnsiTheme="majorHAnsi" w:cstheme="majorHAnsi"/>
          <w:i/>
          <w:sz w:val="22"/>
          <w:szCs w:val="22"/>
        </w:rPr>
      </w:pPr>
    </w:p>
    <w:p w14:paraId="70D723E4" w14:textId="77777777" w:rsidR="00777C28" w:rsidRPr="00793D52" w:rsidRDefault="00D75057">
      <w:pPr>
        <w:pStyle w:val="Standard"/>
        <w:tabs>
          <w:tab w:val="left" w:pos="851"/>
        </w:tabs>
        <w:rPr>
          <w:rFonts w:asciiTheme="majorHAnsi" w:hAnsiTheme="majorHAnsi" w:cstheme="majorHAnsi"/>
          <w:sz w:val="22"/>
          <w:szCs w:val="22"/>
        </w:rPr>
      </w:pPr>
      <w:r w:rsidRPr="00793D52">
        <w:rPr>
          <w:rFonts w:asciiTheme="majorHAnsi" w:hAnsiTheme="majorHAnsi" w:cstheme="majorHAnsi"/>
          <w:sz w:val="22"/>
          <w:szCs w:val="22"/>
        </w:rPr>
        <w:t>Les membres du groupement d’opérateurs économiques désignent le mandataire suivant :</w:t>
      </w:r>
    </w:p>
    <w:p w14:paraId="0888D539" w14:textId="77777777" w:rsidR="00777C28" w:rsidRPr="00793D52" w:rsidRDefault="00D75057">
      <w:pPr>
        <w:pStyle w:val="Standard"/>
        <w:tabs>
          <w:tab w:val="left" w:pos="851"/>
        </w:tabs>
        <w:rPr>
          <w:rFonts w:asciiTheme="majorHAnsi" w:hAnsiTheme="majorHAnsi" w:cstheme="majorHAnsi"/>
          <w:i/>
          <w:sz w:val="18"/>
          <w:szCs w:val="18"/>
        </w:rPr>
      </w:pPr>
      <w:r w:rsidRPr="00793D52">
        <w:rPr>
          <w:rFonts w:asciiTheme="majorHAnsi" w:hAnsiTheme="majorHAnsi" w:cstheme="majorHAnsi"/>
          <w:i/>
          <w:sz w:val="18"/>
          <w:szCs w:val="18"/>
        </w:rPr>
        <w:t>[Indiquer le nom commercial et la dénomination sociale du mandataire]</w:t>
      </w:r>
    </w:p>
    <w:p w14:paraId="046894B2"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p w14:paraId="3FE00E1B" w14:textId="04046A0C" w:rsidR="00194BCB" w:rsidRPr="00793D52" w:rsidRDefault="00194BCB" w:rsidP="00793D52">
      <w:pPr>
        <w:pStyle w:val="Standard"/>
        <w:tabs>
          <w:tab w:val="left" w:pos="1702"/>
        </w:tabs>
        <w:jc w:val="both"/>
        <w:rPr>
          <w:rFonts w:asciiTheme="majorHAnsi" w:hAnsiTheme="majorHAnsi" w:cstheme="majorHAnsi"/>
          <w:i/>
          <w:sz w:val="18"/>
          <w:szCs w:val="18"/>
        </w:rPr>
      </w:pPr>
      <w:r w:rsidRPr="00793D52">
        <w:rPr>
          <w:rFonts w:asciiTheme="majorHAnsi" w:hAnsiTheme="majorHAnsi" w:cstheme="majorHAnsi"/>
          <w:b/>
          <w:sz w:val="22"/>
          <w:szCs w:val="22"/>
        </w:rPr>
        <w:t>Nom commercial et dénomination sociale</w:t>
      </w:r>
    </w:p>
    <w:p w14:paraId="3B1D31DA"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p w14:paraId="3379DF58" w14:textId="77777777" w:rsidR="0025366D" w:rsidRPr="00793D52" w:rsidRDefault="0025366D">
      <w:pPr>
        <w:pStyle w:val="fcase1ertab"/>
        <w:tabs>
          <w:tab w:val="left" w:pos="426"/>
          <w:tab w:val="left" w:pos="851"/>
        </w:tabs>
        <w:ind w:left="0" w:firstLine="0"/>
        <w:rPr>
          <w:rFonts w:asciiTheme="majorHAnsi" w:hAnsiTheme="majorHAnsi" w:cstheme="majorHAnsi"/>
          <w:sz w:val="22"/>
          <w:szCs w:val="22"/>
        </w:rPr>
      </w:pPr>
    </w:p>
    <w:p w14:paraId="5023409D" w14:textId="1ACFDDBA" w:rsidR="00777C28" w:rsidRPr="00793D52" w:rsidRDefault="00D75057">
      <w:pPr>
        <w:pStyle w:val="fcase1ertab"/>
        <w:tabs>
          <w:tab w:val="left" w:pos="426"/>
          <w:tab w:val="left" w:pos="851"/>
        </w:tabs>
        <w:ind w:left="0" w:firstLine="0"/>
        <w:rPr>
          <w:rFonts w:asciiTheme="majorHAnsi" w:hAnsiTheme="majorHAnsi" w:cstheme="majorHAnsi"/>
          <w:sz w:val="22"/>
          <w:szCs w:val="22"/>
        </w:rPr>
      </w:pPr>
      <w:r w:rsidRPr="00793D52">
        <w:rPr>
          <w:rFonts w:asciiTheme="majorHAnsi" w:hAnsiTheme="majorHAnsi" w:cstheme="majorHAnsi"/>
          <w:sz w:val="22"/>
          <w:szCs w:val="22"/>
        </w:rPr>
        <w:t>En cas de groupement conjoint, le mandataire du groupement est :</w:t>
      </w:r>
    </w:p>
    <w:p w14:paraId="7372AE35" w14:textId="77777777" w:rsidR="00777C28" w:rsidRPr="00793D52" w:rsidRDefault="00D75057">
      <w:pPr>
        <w:pStyle w:val="fcase1ertab"/>
        <w:tabs>
          <w:tab w:val="left" w:pos="1560"/>
        </w:tabs>
        <w:rPr>
          <w:rFonts w:asciiTheme="majorHAnsi" w:hAnsiTheme="majorHAnsi" w:cstheme="majorHAnsi"/>
          <w:i/>
          <w:iCs/>
          <w:sz w:val="20"/>
        </w:rPr>
      </w:pPr>
      <w:r w:rsidRPr="00793D52">
        <w:rPr>
          <w:rFonts w:asciiTheme="majorHAnsi" w:hAnsiTheme="majorHAnsi" w:cstheme="majorHAnsi"/>
          <w:i/>
          <w:iCs/>
          <w:sz w:val="20"/>
        </w:rPr>
        <w:t>(Cocher la case correspondante.)</w:t>
      </w:r>
    </w:p>
    <w:p w14:paraId="11922C08"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tbl>
      <w:tblPr>
        <w:tblStyle w:val="Grilledutableau"/>
        <w:tblW w:w="5098" w:type="dxa"/>
        <w:jc w:val="center"/>
        <w:tblCellMar>
          <w:left w:w="153" w:type="dxa"/>
        </w:tblCellMar>
        <w:tblLook w:val="04A0" w:firstRow="1" w:lastRow="0" w:firstColumn="1" w:lastColumn="0" w:noHBand="0" w:noVBand="1"/>
      </w:tblPr>
      <w:tblGrid>
        <w:gridCol w:w="1132"/>
        <w:gridCol w:w="713"/>
        <w:gridCol w:w="1410"/>
        <w:gridCol w:w="1132"/>
        <w:gridCol w:w="711"/>
      </w:tblGrid>
      <w:tr w:rsidR="00777C28" w:rsidRPr="00793D52" w14:paraId="32E2BC2B" w14:textId="77777777">
        <w:trPr>
          <w:jc w:val="center"/>
        </w:trPr>
        <w:tc>
          <w:tcPr>
            <w:tcW w:w="1132" w:type="dxa"/>
            <w:tcBorders>
              <w:top w:val="nil"/>
              <w:left w:val="nil"/>
              <w:bottom w:val="nil"/>
            </w:tcBorders>
            <w:shd w:val="clear" w:color="auto" w:fill="auto"/>
          </w:tcPr>
          <w:p w14:paraId="2FAFDD4A" w14:textId="77777777" w:rsidR="00777C28" w:rsidRPr="00793D52" w:rsidRDefault="00D75057">
            <w:pPr>
              <w:pStyle w:val="fcase1ertab"/>
              <w:tabs>
                <w:tab w:val="left" w:pos="426"/>
                <w:tab w:val="left" w:pos="851"/>
              </w:tabs>
              <w:spacing w:before="120" w:after="120"/>
              <w:ind w:left="0" w:firstLine="0"/>
              <w:rPr>
                <w:rFonts w:asciiTheme="majorHAnsi" w:hAnsiTheme="majorHAnsi" w:cstheme="majorHAnsi"/>
                <w:b/>
                <w:i/>
                <w:sz w:val="22"/>
                <w:szCs w:val="22"/>
              </w:rPr>
            </w:pPr>
            <w:r w:rsidRPr="00793D52">
              <w:rPr>
                <w:rFonts w:asciiTheme="majorHAnsi" w:hAnsiTheme="majorHAnsi" w:cstheme="majorHAnsi"/>
                <w:b/>
                <w:i/>
                <w:sz w:val="22"/>
                <w:szCs w:val="22"/>
              </w:rPr>
              <w:t>Conjoint</w:t>
            </w:r>
          </w:p>
        </w:tc>
        <w:tc>
          <w:tcPr>
            <w:tcW w:w="713" w:type="dxa"/>
            <w:shd w:val="clear" w:color="auto" w:fill="auto"/>
            <w:tcMar>
              <w:left w:w="68" w:type="dxa"/>
            </w:tcMar>
          </w:tcPr>
          <w:p w14:paraId="08C92412" w14:textId="77777777" w:rsidR="00777C28" w:rsidRPr="00793D52" w:rsidRDefault="00777C28">
            <w:pPr>
              <w:pStyle w:val="fcase1ertab"/>
              <w:tabs>
                <w:tab w:val="left" w:pos="426"/>
                <w:tab w:val="left" w:pos="851"/>
              </w:tabs>
              <w:spacing w:before="120" w:after="120"/>
              <w:ind w:left="0" w:firstLine="0"/>
              <w:jc w:val="center"/>
              <w:rPr>
                <w:rFonts w:asciiTheme="majorHAnsi" w:hAnsiTheme="majorHAnsi" w:cstheme="majorHAnsi"/>
                <w:sz w:val="22"/>
                <w:szCs w:val="22"/>
              </w:rPr>
            </w:pPr>
          </w:p>
        </w:tc>
        <w:tc>
          <w:tcPr>
            <w:tcW w:w="1410" w:type="dxa"/>
            <w:tcBorders>
              <w:top w:val="nil"/>
              <w:left w:val="nil"/>
              <w:bottom w:val="nil"/>
              <w:right w:val="nil"/>
            </w:tcBorders>
            <w:shd w:val="clear" w:color="auto" w:fill="auto"/>
            <w:tcMar>
              <w:left w:w="108" w:type="dxa"/>
            </w:tcMar>
          </w:tcPr>
          <w:p w14:paraId="27798542" w14:textId="77777777" w:rsidR="00777C28" w:rsidRPr="00793D52" w:rsidRDefault="00D75057">
            <w:pPr>
              <w:pStyle w:val="fcase1ertab"/>
              <w:tabs>
                <w:tab w:val="left" w:pos="426"/>
                <w:tab w:val="left" w:pos="851"/>
              </w:tabs>
              <w:spacing w:before="120" w:after="120"/>
              <w:ind w:left="0" w:firstLine="0"/>
              <w:jc w:val="center"/>
              <w:rPr>
                <w:rFonts w:asciiTheme="majorHAnsi" w:hAnsiTheme="majorHAnsi" w:cstheme="majorHAnsi"/>
                <w:b/>
                <w:sz w:val="22"/>
                <w:szCs w:val="22"/>
              </w:rPr>
            </w:pPr>
            <w:r w:rsidRPr="00793D52">
              <w:rPr>
                <w:rFonts w:asciiTheme="majorHAnsi" w:hAnsiTheme="majorHAnsi" w:cstheme="majorHAnsi"/>
                <w:b/>
                <w:sz w:val="22"/>
                <w:szCs w:val="22"/>
              </w:rPr>
              <w:t>OU</w:t>
            </w:r>
          </w:p>
        </w:tc>
        <w:tc>
          <w:tcPr>
            <w:tcW w:w="1132" w:type="dxa"/>
            <w:tcBorders>
              <w:top w:val="nil"/>
              <w:left w:val="nil"/>
              <w:bottom w:val="nil"/>
            </w:tcBorders>
            <w:shd w:val="clear" w:color="auto" w:fill="auto"/>
          </w:tcPr>
          <w:p w14:paraId="7BF9E9B9" w14:textId="77777777" w:rsidR="00777C28" w:rsidRPr="00793D52" w:rsidRDefault="00D75057">
            <w:pPr>
              <w:pStyle w:val="fcase1ertab"/>
              <w:tabs>
                <w:tab w:val="left" w:pos="426"/>
                <w:tab w:val="left" w:pos="851"/>
              </w:tabs>
              <w:spacing w:before="120" w:after="120"/>
              <w:ind w:left="0" w:firstLine="0"/>
              <w:rPr>
                <w:rFonts w:asciiTheme="majorHAnsi" w:hAnsiTheme="majorHAnsi" w:cstheme="majorHAnsi"/>
                <w:b/>
                <w:i/>
                <w:sz w:val="22"/>
                <w:szCs w:val="22"/>
              </w:rPr>
            </w:pPr>
            <w:r w:rsidRPr="00793D52">
              <w:rPr>
                <w:rFonts w:asciiTheme="majorHAnsi" w:hAnsiTheme="majorHAnsi" w:cstheme="majorHAnsi"/>
                <w:b/>
                <w:i/>
                <w:sz w:val="22"/>
                <w:szCs w:val="22"/>
              </w:rPr>
              <w:t>Solidaire</w:t>
            </w:r>
          </w:p>
        </w:tc>
        <w:tc>
          <w:tcPr>
            <w:tcW w:w="711" w:type="dxa"/>
            <w:shd w:val="clear" w:color="auto" w:fill="auto"/>
            <w:tcMar>
              <w:left w:w="68" w:type="dxa"/>
            </w:tcMar>
          </w:tcPr>
          <w:p w14:paraId="3D88599D" w14:textId="77777777" w:rsidR="00777C28" w:rsidRPr="00793D52" w:rsidRDefault="00777C28">
            <w:pPr>
              <w:pStyle w:val="fcase1ertab"/>
              <w:tabs>
                <w:tab w:val="left" w:pos="426"/>
                <w:tab w:val="left" w:pos="851"/>
              </w:tabs>
              <w:spacing w:before="120" w:after="120"/>
              <w:ind w:left="0" w:firstLine="0"/>
              <w:jc w:val="center"/>
              <w:rPr>
                <w:rFonts w:asciiTheme="majorHAnsi" w:hAnsiTheme="majorHAnsi" w:cstheme="majorHAnsi"/>
                <w:sz w:val="22"/>
                <w:szCs w:val="22"/>
              </w:rPr>
            </w:pPr>
          </w:p>
        </w:tc>
      </w:tr>
    </w:tbl>
    <w:p w14:paraId="3F59992F"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p w14:paraId="6B567890" w14:textId="77777777" w:rsidR="00777C28" w:rsidRPr="00793D52" w:rsidRDefault="00D75057">
      <w:pPr>
        <w:pStyle w:val="fcasegauche"/>
        <w:tabs>
          <w:tab w:val="left" w:pos="426"/>
          <w:tab w:val="left" w:pos="851"/>
        </w:tabs>
        <w:spacing w:after="0"/>
        <w:ind w:left="0" w:firstLine="0"/>
        <w:rPr>
          <w:rFonts w:asciiTheme="majorHAnsi" w:hAnsiTheme="majorHAnsi" w:cstheme="majorHAnsi"/>
          <w:sz w:val="22"/>
          <w:szCs w:val="22"/>
        </w:rPr>
      </w:pPr>
      <w:r w:rsidRPr="00793D52">
        <w:rPr>
          <w:rFonts w:asciiTheme="majorHAnsi" w:hAnsiTheme="majorHAnsi" w:cstheme="majorHAnsi"/>
          <w:sz w:val="22"/>
          <w:szCs w:val="22"/>
        </w:rPr>
        <w:t>Les membres du groupement ont donné mandat au mandataire, qui signe le présent acte d’engagement,</w:t>
      </w:r>
    </w:p>
    <w:p w14:paraId="6F5C1A01" w14:textId="77777777" w:rsidR="00777C28" w:rsidRPr="00793D52" w:rsidRDefault="00D75057">
      <w:pPr>
        <w:pStyle w:val="fcasegauche"/>
        <w:tabs>
          <w:tab w:val="left" w:pos="426"/>
          <w:tab w:val="left" w:pos="851"/>
        </w:tabs>
        <w:spacing w:after="0"/>
        <w:ind w:left="0" w:firstLine="0"/>
        <w:jc w:val="left"/>
        <w:rPr>
          <w:rFonts w:asciiTheme="majorHAnsi" w:hAnsiTheme="majorHAnsi" w:cstheme="majorHAnsi"/>
          <w:i/>
          <w:sz w:val="20"/>
        </w:rPr>
      </w:pPr>
      <w:r w:rsidRPr="00793D52">
        <w:rPr>
          <w:rFonts w:asciiTheme="majorHAnsi" w:hAnsiTheme="majorHAnsi" w:cstheme="majorHAnsi"/>
          <w:i/>
          <w:sz w:val="20"/>
        </w:rPr>
        <w:t>(Cocher la ou les cases correspondantes.)</w:t>
      </w:r>
    </w:p>
    <w:p w14:paraId="3B5E9592"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tbl>
      <w:tblPr>
        <w:tblStyle w:val="Grilledutableau"/>
        <w:tblW w:w="9741" w:type="dxa"/>
        <w:tblInd w:w="-40" w:type="dxa"/>
        <w:tblCellMar>
          <w:left w:w="68" w:type="dxa"/>
        </w:tblCellMar>
        <w:tblLook w:val="04A0" w:firstRow="1" w:lastRow="0" w:firstColumn="1" w:lastColumn="0" w:noHBand="0" w:noVBand="1"/>
      </w:tblPr>
      <w:tblGrid>
        <w:gridCol w:w="704"/>
        <w:gridCol w:w="9037"/>
      </w:tblGrid>
      <w:tr w:rsidR="00777C28" w:rsidRPr="00793D52" w14:paraId="14BBDD86" w14:textId="77777777">
        <w:tc>
          <w:tcPr>
            <w:tcW w:w="704" w:type="dxa"/>
            <w:shd w:val="clear" w:color="auto" w:fill="auto"/>
            <w:tcMar>
              <w:left w:w="68" w:type="dxa"/>
            </w:tcMar>
          </w:tcPr>
          <w:p w14:paraId="369CC999" w14:textId="77777777" w:rsidR="00777C28" w:rsidRPr="00793D52" w:rsidRDefault="00777C28">
            <w:pPr>
              <w:pStyle w:val="Standard"/>
              <w:tabs>
                <w:tab w:val="left" w:pos="426"/>
                <w:tab w:val="left" w:pos="851"/>
              </w:tabs>
              <w:spacing w:before="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37EEB7F7" w14:textId="77777777" w:rsidR="00777C28" w:rsidRPr="00793D52" w:rsidRDefault="00D75057">
            <w:pPr>
              <w:pStyle w:val="Standard"/>
              <w:tabs>
                <w:tab w:val="left" w:pos="426"/>
                <w:tab w:val="left" w:pos="851"/>
              </w:tabs>
              <w:spacing w:before="60"/>
              <w:jc w:val="both"/>
              <w:rPr>
                <w:rFonts w:asciiTheme="majorHAnsi" w:hAnsiTheme="majorHAnsi" w:cstheme="majorHAnsi"/>
                <w:sz w:val="22"/>
                <w:szCs w:val="22"/>
              </w:rPr>
            </w:pPr>
            <w:proofErr w:type="gramStart"/>
            <w:r w:rsidRPr="00793D52">
              <w:rPr>
                <w:rFonts w:asciiTheme="majorHAnsi" w:hAnsiTheme="majorHAnsi" w:cstheme="majorHAnsi"/>
                <w:sz w:val="22"/>
                <w:szCs w:val="22"/>
              </w:rPr>
              <w:t>pour</w:t>
            </w:r>
            <w:proofErr w:type="gramEnd"/>
            <w:r w:rsidRPr="00793D52">
              <w:rPr>
                <w:rFonts w:asciiTheme="majorHAnsi" w:hAnsiTheme="majorHAnsi" w:cstheme="majorHAnsi"/>
                <w:sz w:val="22"/>
                <w:szCs w:val="22"/>
              </w:rPr>
              <w:t xml:space="preserve"> signer le présent acte d’engagement en leur nom et pour leur compte, pour les représenter vis-à-vis de l’acheteur et pour coordonner l’ensemble des prestations</w:t>
            </w:r>
          </w:p>
          <w:p w14:paraId="5C146036" w14:textId="77777777" w:rsidR="00777C28" w:rsidRPr="00793D52" w:rsidRDefault="00D75057">
            <w:pPr>
              <w:pStyle w:val="Standard"/>
              <w:tabs>
                <w:tab w:val="left" w:pos="426"/>
                <w:tab w:val="left" w:pos="851"/>
              </w:tabs>
              <w:spacing w:after="60"/>
              <w:jc w:val="both"/>
              <w:rPr>
                <w:rFonts w:asciiTheme="majorHAnsi" w:hAnsiTheme="majorHAnsi" w:cstheme="majorHAnsi"/>
                <w:sz w:val="20"/>
              </w:rPr>
            </w:pPr>
            <w:r w:rsidRPr="00793D52">
              <w:rPr>
                <w:rFonts w:asciiTheme="majorHAnsi" w:hAnsiTheme="majorHAnsi" w:cstheme="majorHAnsi"/>
                <w:i/>
                <w:sz w:val="20"/>
              </w:rPr>
              <w:t>(</w:t>
            </w:r>
            <w:proofErr w:type="gramStart"/>
            <w:r w:rsidRPr="00793D52">
              <w:rPr>
                <w:rFonts w:asciiTheme="majorHAnsi" w:hAnsiTheme="majorHAnsi" w:cstheme="majorHAnsi"/>
                <w:i/>
                <w:sz w:val="20"/>
              </w:rPr>
              <w:t>joindre</w:t>
            </w:r>
            <w:proofErr w:type="gramEnd"/>
            <w:r w:rsidRPr="00793D52">
              <w:rPr>
                <w:rFonts w:asciiTheme="majorHAnsi" w:hAnsiTheme="majorHAnsi" w:cstheme="majorHAnsi"/>
                <w:i/>
                <w:sz w:val="20"/>
              </w:rPr>
              <w:t xml:space="preserve"> les pouvoirs en annexe du présent document)</w:t>
            </w:r>
          </w:p>
        </w:tc>
      </w:tr>
      <w:tr w:rsidR="00777C28" w:rsidRPr="00793D52" w14:paraId="2B37D4A1" w14:textId="77777777">
        <w:tc>
          <w:tcPr>
            <w:tcW w:w="704" w:type="dxa"/>
            <w:shd w:val="clear" w:color="auto" w:fill="auto"/>
            <w:tcMar>
              <w:left w:w="68" w:type="dxa"/>
            </w:tcMar>
          </w:tcPr>
          <w:p w14:paraId="062E125C" w14:textId="77777777" w:rsidR="00777C28" w:rsidRPr="00793D52" w:rsidRDefault="00777C28">
            <w:pPr>
              <w:pStyle w:val="Standard"/>
              <w:tabs>
                <w:tab w:val="left" w:pos="426"/>
                <w:tab w:val="left" w:pos="851"/>
              </w:tabs>
              <w:spacing w:before="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3082FB23" w14:textId="6276B012" w:rsidR="00777C28" w:rsidRPr="00793D52" w:rsidRDefault="00D75057">
            <w:pPr>
              <w:pStyle w:val="Standard"/>
              <w:tabs>
                <w:tab w:val="left" w:pos="426"/>
                <w:tab w:val="left" w:pos="851"/>
              </w:tabs>
              <w:spacing w:before="60"/>
              <w:jc w:val="both"/>
              <w:rPr>
                <w:rFonts w:asciiTheme="majorHAnsi" w:hAnsiTheme="majorHAnsi" w:cstheme="majorHAnsi"/>
                <w:sz w:val="22"/>
                <w:szCs w:val="22"/>
              </w:rPr>
            </w:pPr>
            <w:proofErr w:type="gramStart"/>
            <w:r w:rsidRPr="00793D52">
              <w:rPr>
                <w:rFonts w:asciiTheme="majorHAnsi" w:hAnsiTheme="majorHAnsi" w:cstheme="majorHAnsi"/>
                <w:sz w:val="22"/>
                <w:szCs w:val="22"/>
              </w:rPr>
              <w:t>pour</w:t>
            </w:r>
            <w:proofErr w:type="gramEnd"/>
            <w:r w:rsidRPr="00793D52">
              <w:rPr>
                <w:rFonts w:asciiTheme="majorHAnsi" w:hAnsiTheme="majorHAnsi" w:cstheme="majorHAnsi"/>
                <w:sz w:val="22"/>
                <w:szCs w:val="22"/>
              </w:rPr>
              <w:t xml:space="preserve"> signer, en leur nom et pour leur compte, les modifications ultérieures de l’accord-cadre</w:t>
            </w:r>
          </w:p>
          <w:p w14:paraId="2BE92B88" w14:textId="77777777" w:rsidR="00777C28" w:rsidRPr="00793D52" w:rsidRDefault="00D75057">
            <w:pPr>
              <w:pStyle w:val="Standard"/>
              <w:tabs>
                <w:tab w:val="left" w:pos="426"/>
                <w:tab w:val="left" w:pos="851"/>
              </w:tabs>
              <w:spacing w:after="60"/>
              <w:jc w:val="both"/>
              <w:rPr>
                <w:rFonts w:asciiTheme="majorHAnsi" w:hAnsiTheme="majorHAnsi" w:cstheme="majorHAnsi"/>
                <w:sz w:val="20"/>
              </w:rPr>
            </w:pPr>
            <w:r w:rsidRPr="00793D52">
              <w:rPr>
                <w:rFonts w:asciiTheme="majorHAnsi" w:hAnsiTheme="majorHAnsi" w:cstheme="majorHAnsi"/>
                <w:i/>
                <w:sz w:val="20"/>
              </w:rPr>
              <w:t>(</w:t>
            </w:r>
            <w:proofErr w:type="gramStart"/>
            <w:r w:rsidRPr="00793D52">
              <w:rPr>
                <w:rFonts w:asciiTheme="majorHAnsi" w:hAnsiTheme="majorHAnsi" w:cstheme="majorHAnsi"/>
                <w:i/>
                <w:sz w:val="20"/>
              </w:rPr>
              <w:t>joindre</w:t>
            </w:r>
            <w:proofErr w:type="gramEnd"/>
            <w:r w:rsidRPr="00793D52">
              <w:rPr>
                <w:rFonts w:asciiTheme="majorHAnsi" w:hAnsiTheme="majorHAnsi" w:cstheme="majorHAnsi"/>
                <w:i/>
                <w:sz w:val="20"/>
              </w:rPr>
              <w:t xml:space="preserve"> les pouvoirs en annexe du présent document)</w:t>
            </w:r>
          </w:p>
        </w:tc>
      </w:tr>
      <w:tr w:rsidR="00777C28" w:rsidRPr="00793D52" w14:paraId="2F5737A0" w14:textId="77777777">
        <w:tc>
          <w:tcPr>
            <w:tcW w:w="704" w:type="dxa"/>
            <w:shd w:val="clear" w:color="auto" w:fill="auto"/>
            <w:tcMar>
              <w:left w:w="68" w:type="dxa"/>
            </w:tcMar>
          </w:tcPr>
          <w:p w14:paraId="17E4DE43" w14:textId="77777777" w:rsidR="00777C28" w:rsidRPr="00793D52" w:rsidRDefault="00777C28">
            <w:pPr>
              <w:pStyle w:val="Standard"/>
              <w:tabs>
                <w:tab w:val="left" w:pos="426"/>
                <w:tab w:val="left" w:pos="851"/>
              </w:tabs>
              <w:spacing w:before="240" w:after="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422F658A" w14:textId="77777777" w:rsidR="00777C28" w:rsidRPr="00793D52" w:rsidRDefault="00D75057">
            <w:pPr>
              <w:pStyle w:val="Standard"/>
              <w:tabs>
                <w:tab w:val="left" w:pos="426"/>
                <w:tab w:val="left" w:pos="851"/>
              </w:tabs>
              <w:spacing w:before="240" w:after="240"/>
              <w:jc w:val="both"/>
              <w:rPr>
                <w:rFonts w:asciiTheme="majorHAnsi" w:hAnsiTheme="majorHAnsi" w:cstheme="majorHAnsi"/>
                <w:sz w:val="22"/>
                <w:szCs w:val="22"/>
              </w:rPr>
            </w:pPr>
            <w:proofErr w:type="gramStart"/>
            <w:r w:rsidRPr="00793D52">
              <w:rPr>
                <w:rFonts w:asciiTheme="majorHAnsi" w:hAnsiTheme="majorHAnsi" w:cstheme="majorHAnsi"/>
                <w:sz w:val="22"/>
                <w:szCs w:val="22"/>
              </w:rPr>
              <w:t>ont</w:t>
            </w:r>
            <w:proofErr w:type="gramEnd"/>
            <w:r w:rsidRPr="00793D52">
              <w:rPr>
                <w:rFonts w:asciiTheme="majorHAnsi" w:hAnsiTheme="majorHAnsi" w:cstheme="majorHAnsi"/>
                <w:sz w:val="22"/>
                <w:szCs w:val="22"/>
              </w:rPr>
              <w:t xml:space="preserve"> donné mandat au mandataire dans les conditions définies par les pouvoirs joints en annexe</w:t>
            </w:r>
          </w:p>
        </w:tc>
      </w:tr>
    </w:tbl>
    <w:p w14:paraId="0433AB5A" w14:textId="77777777" w:rsidR="00777C28" w:rsidRPr="00793D52" w:rsidRDefault="00777C28">
      <w:pPr>
        <w:pStyle w:val="Standard"/>
        <w:tabs>
          <w:tab w:val="left" w:pos="851"/>
        </w:tabs>
        <w:rPr>
          <w:rFonts w:asciiTheme="majorHAnsi" w:hAnsiTheme="majorHAnsi" w:cstheme="majorHAnsi"/>
          <w:sz w:val="22"/>
          <w:szCs w:val="22"/>
        </w:rPr>
      </w:pPr>
    </w:p>
    <w:p w14:paraId="4D413CD0" w14:textId="77777777" w:rsidR="00777C28" w:rsidRPr="00793D52" w:rsidRDefault="00D75057">
      <w:pPr>
        <w:pStyle w:val="Standard"/>
        <w:tabs>
          <w:tab w:val="left" w:pos="851"/>
        </w:tabs>
        <w:rPr>
          <w:rFonts w:asciiTheme="majorHAnsi" w:hAnsiTheme="majorHAnsi" w:cstheme="majorHAnsi"/>
          <w:sz w:val="22"/>
          <w:szCs w:val="22"/>
        </w:rPr>
      </w:pPr>
      <w:r w:rsidRPr="00793D52">
        <w:rPr>
          <w:rFonts w:asciiTheme="majorHAnsi" w:hAnsiTheme="majorHAnsi" w:cstheme="majorHAnsi"/>
          <w:sz w:val="22"/>
          <w:szCs w:val="22"/>
        </w:rPr>
        <w:t>Les membres du groupement, qui signent le présent acte d’engagement,</w:t>
      </w:r>
    </w:p>
    <w:p w14:paraId="5AC6DC57" w14:textId="77777777" w:rsidR="00777C28" w:rsidRPr="00793D52" w:rsidRDefault="00D75057">
      <w:pPr>
        <w:pStyle w:val="Standard"/>
        <w:tabs>
          <w:tab w:val="left" w:pos="851"/>
        </w:tabs>
        <w:rPr>
          <w:rFonts w:asciiTheme="majorHAnsi" w:hAnsiTheme="majorHAnsi" w:cstheme="majorHAnsi"/>
          <w:i/>
          <w:sz w:val="22"/>
          <w:szCs w:val="22"/>
        </w:rPr>
      </w:pPr>
      <w:r w:rsidRPr="00793D52">
        <w:rPr>
          <w:rFonts w:asciiTheme="majorHAnsi" w:hAnsiTheme="majorHAnsi" w:cstheme="majorHAnsi"/>
          <w:i/>
          <w:sz w:val="22"/>
          <w:szCs w:val="22"/>
        </w:rPr>
        <w:t>(Cocher la case correspondante)</w:t>
      </w:r>
    </w:p>
    <w:p w14:paraId="19FFDB36" w14:textId="77777777" w:rsidR="00777C28" w:rsidRPr="00793D52" w:rsidRDefault="00777C28">
      <w:pPr>
        <w:pStyle w:val="Standard"/>
        <w:tabs>
          <w:tab w:val="left" w:pos="851"/>
        </w:tabs>
        <w:rPr>
          <w:rFonts w:asciiTheme="majorHAnsi" w:hAnsiTheme="majorHAnsi" w:cstheme="majorHAnsi"/>
          <w:sz w:val="22"/>
          <w:szCs w:val="22"/>
        </w:rPr>
      </w:pPr>
    </w:p>
    <w:tbl>
      <w:tblPr>
        <w:tblStyle w:val="Grilledutableau"/>
        <w:tblW w:w="9741" w:type="dxa"/>
        <w:tblInd w:w="-40" w:type="dxa"/>
        <w:tblCellMar>
          <w:left w:w="68" w:type="dxa"/>
        </w:tblCellMar>
        <w:tblLook w:val="04A0" w:firstRow="1" w:lastRow="0" w:firstColumn="1" w:lastColumn="0" w:noHBand="0" w:noVBand="1"/>
      </w:tblPr>
      <w:tblGrid>
        <w:gridCol w:w="704"/>
        <w:gridCol w:w="9037"/>
      </w:tblGrid>
      <w:tr w:rsidR="00777C28" w:rsidRPr="00793D52" w14:paraId="2E879DB4" w14:textId="77777777">
        <w:tc>
          <w:tcPr>
            <w:tcW w:w="704" w:type="dxa"/>
            <w:shd w:val="clear" w:color="auto" w:fill="auto"/>
            <w:tcMar>
              <w:left w:w="68" w:type="dxa"/>
            </w:tcMar>
          </w:tcPr>
          <w:p w14:paraId="078965C9" w14:textId="77777777" w:rsidR="00777C28" w:rsidRPr="00793D52" w:rsidRDefault="00777C28">
            <w:pPr>
              <w:pStyle w:val="Standard"/>
              <w:tabs>
                <w:tab w:val="left" w:pos="426"/>
                <w:tab w:val="left" w:pos="851"/>
              </w:tabs>
              <w:spacing w:before="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3D128837" w14:textId="77777777" w:rsidR="00777C28" w:rsidRPr="00793D52" w:rsidRDefault="00D75057">
            <w:pPr>
              <w:pStyle w:val="Standard"/>
              <w:tabs>
                <w:tab w:val="left" w:pos="426"/>
                <w:tab w:val="left" w:pos="851"/>
              </w:tabs>
              <w:spacing w:before="60"/>
              <w:jc w:val="both"/>
              <w:rPr>
                <w:rFonts w:asciiTheme="majorHAnsi" w:hAnsiTheme="majorHAnsi" w:cstheme="majorHAnsi"/>
                <w:sz w:val="22"/>
                <w:szCs w:val="22"/>
              </w:rPr>
            </w:pPr>
            <w:proofErr w:type="gramStart"/>
            <w:r w:rsidRPr="00793D52">
              <w:rPr>
                <w:rFonts w:asciiTheme="majorHAnsi" w:hAnsiTheme="majorHAnsi" w:cstheme="majorHAnsi"/>
                <w:sz w:val="22"/>
                <w:szCs w:val="22"/>
              </w:rPr>
              <w:t>donnent</w:t>
            </w:r>
            <w:proofErr w:type="gramEnd"/>
            <w:r w:rsidRPr="00793D52">
              <w:rPr>
                <w:rFonts w:asciiTheme="majorHAnsi" w:hAnsiTheme="majorHAnsi" w:cstheme="majorHAnsi"/>
                <w:sz w:val="22"/>
                <w:szCs w:val="22"/>
              </w:rPr>
              <w:t xml:space="preserve"> mandat au mandataire, qui l’accepte, pour les représenter vis-à-vis de l’acheteur et pour coordonner l’ensemble des prestations</w:t>
            </w:r>
          </w:p>
          <w:p w14:paraId="0B0088AA" w14:textId="77777777" w:rsidR="00777C28" w:rsidRPr="00793D52" w:rsidRDefault="00D75057">
            <w:pPr>
              <w:pStyle w:val="Standard"/>
              <w:tabs>
                <w:tab w:val="left" w:pos="426"/>
                <w:tab w:val="left" w:pos="851"/>
              </w:tabs>
              <w:spacing w:after="60"/>
              <w:jc w:val="both"/>
              <w:rPr>
                <w:rFonts w:asciiTheme="majorHAnsi" w:hAnsiTheme="majorHAnsi" w:cstheme="majorHAnsi"/>
                <w:sz w:val="20"/>
              </w:rPr>
            </w:pPr>
            <w:r w:rsidRPr="00793D52">
              <w:rPr>
                <w:rFonts w:asciiTheme="majorHAnsi" w:hAnsiTheme="majorHAnsi" w:cstheme="majorHAnsi"/>
                <w:i/>
                <w:sz w:val="20"/>
              </w:rPr>
              <w:t>(</w:t>
            </w:r>
            <w:proofErr w:type="gramStart"/>
            <w:r w:rsidRPr="00793D52">
              <w:rPr>
                <w:rFonts w:asciiTheme="majorHAnsi" w:hAnsiTheme="majorHAnsi" w:cstheme="majorHAnsi"/>
                <w:i/>
                <w:sz w:val="20"/>
              </w:rPr>
              <w:t>joindre</w:t>
            </w:r>
            <w:proofErr w:type="gramEnd"/>
            <w:r w:rsidRPr="00793D52">
              <w:rPr>
                <w:rFonts w:asciiTheme="majorHAnsi" w:hAnsiTheme="majorHAnsi" w:cstheme="majorHAnsi"/>
                <w:i/>
                <w:sz w:val="20"/>
              </w:rPr>
              <w:t xml:space="preserve"> les pouvoirs en annexe du présent document)</w:t>
            </w:r>
          </w:p>
        </w:tc>
      </w:tr>
      <w:tr w:rsidR="00777C28" w:rsidRPr="00793D52" w14:paraId="7C8F5960" w14:textId="77777777">
        <w:tc>
          <w:tcPr>
            <w:tcW w:w="704" w:type="dxa"/>
            <w:shd w:val="clear" w:color="auto" w:fill="auto"/>
            <w:tcMar>
              <w:left w:w="68" w:type="dxa"/>
            </w:tcMar>
          </w:tcPr>
          <w:p w14:paraId="23B9C1DB" w14:textId="77777777" w:rsidR="00777C28" w:rsidRPr="00793D52" w:rsidRDefault="00777C28">
            <w:pPr>
              <w:pStyle w:val="Standard"/>
              <w:tabs>
                <w:tab w:val="left" w:pos="426"/>
                <w:tab w:val="left" w:pos="851"/>
              </w:tabs>
              <w:spacing w:before="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284EC2A1" w14:textId="2C488825" w:rsidR="00777C28" w:rsidRPr="00793D52" w:rsidRDefault="00D75057">
            <w:pPr>
              <w:pStyle w:val="Standard"/>
              <w:tabs>
                <w:tab w:val="left" w:pos="426"/>
                <w:tab w:val="left" w:pos="851"/>
              </w:tabs>
              <w:spacing w:before="60"/>
              <w:jc w:val="both"/>
              <w:rPr>
                <w:rFonts w:asciiTheme="majorHAnsi" w:hAnsiTheme="majorHAnsi" w:cstheme="majorHAnsi"/>
                <w:sz w:val="22"/>
                <w:szCs w:val="22"/>
              </w:rPr>
            </w:pPr>
            <w:proofErr w:type="gramStart"/>
            <w:r w:rsidRPr="00793D52">
              <w:rPr>
                <w:rFonts w:asciiTheme="majorHAnsi" w:hAnsiTheme="majorHAnsi" w:cstheme="majorHAnsi"/>
                <w:sz w:val="22"/>
                <w:szCs w:val="22"/>
              </w:rPr>
              <w:t>donnent</w:t>
            </w:r>
            <w:proofErr w:type="gramEnd"/>
            <w:r w:rsidRPr="00793D52">
              <w:rPr>
                <w:rFonts w:asciiTheme="majorHAnsi" w:hAnsiTheme="majorHAnsi" w:cstheme="majorHAnsi"/>
                <w:sz w:val="22"/>
                <w:szCs w:val="22"/>
              </w:rPr>
              <w:t xml:space="preserve"> mandat au mandataire, qui l’accepte, pour signer, en leur nom et pour leur compte, les modifications ultérieures </w:t>
            </w:r>
            <w:r w:rsidR="00640310" w:rsidRPr="00793D52">
              <w:rPr>
                <w:rFonts w:asciiTheme="majorHAnsi" w:hAnsiTheme="majorHAnsi" w:cstheme="majorHAnsi"/>
                <w:sz w:val="22"/>
                <w:szCs w:val="22"/>
              </w:rPr>
              <w:t>de l’accord-cadre</w:t>
            </w:r>
          </w:p>
          <w:p w14:paraId="708D6CAF" w14:textId="77777777" w:rsidR="00777C28" w:rsidRPr="00793D52" w:rsidRDefault="00D75057">
            <w:pPr>
              <w:pStyle w:val="Standard"/>
              <w:tabs>
                <w:tab w:val="left" w:pos="426"/>
                <w:tab w:val="left" w:pos="851"/>
              </w:tabs>
              <w:spacing w:after="60"/>
              <w:jc w:val="both"/>
              <w:rPr>
                <w:rFonts w:asciiTheme="majorHAnsi" w:hAnsiTheme="majorHAnsi" w:cstheme="majorHAnsi"/>
                <w:sz w:val="20"/>
              </w:rPr>
            </w:pPr>
            <w:r w:rsidRPr="00793D52">
              <w:rPr>
                <w:rFonts w:asciiTheme="majorHAnsi" w:hAnsiTheme="majorHAnsi" w:cstheme="majorHAnsi"/>
                <w:i/>
                <w:sz w:val="20"/>
              </w:rPr>
              <w:t>(</w:t>
            </w:r>
            <w:proofErr w:type="gramStart"/>
            <w:r w:rsidRPr="00793D52">
              <w:rPr>
                <w:rFonts w:asciiTheme="majorHAnsi" w:hAnsiTheme="majorHAnsi" w:cstheme="majorHAnsi"/>
                <w:i/>
                <w:sz w:val="20"/>
              </w:rPr>
              <w:t>joindre</w:t>
            </w:r>
            <w:proofErr w:type="gramEnd"/>
            <w:r w:rsidRPr="00793D52">
              <w:rPr>
                <w:rFonts w:asciiTheme="majorHAnsi" w:hAnsiTheme="majorHAnsi" w:cstheme="majorHAnsi"/>
                <w:i/>
                <w:sz w:val="20"/>
              </w:rPr>
              <w:t xml:space="preserve"> les pouvoirs en annexe du présent document)</w:t>
            </w:r>
          </w:p>
        </w:tc>
      </w:tr>
      <w:tr w:rsidR="00777C28" w:rsidRPr="00793D52" w14:paraId="6C5E1834" w14:textId="77777777">
        <w:tc>
          <w:tcPr>
            <w:tcW w:w="704" w:type="dxa"/>
            <w:shd w:val="clear" w:color="auto" w:fill="auto"/>
            <w:tcMar>
              <w:left w:w="68" w:type="dxa"/>
            </w:tcMar>
          </w:tcPr>
          <w:p w14:paraId="2264B5FB" w14:textId="77777777" w:rsidR="00777C28" w:rsidRPr="00793D52" w:rsidRDefault="00777C28">
            <w:pPr>
              <w:pStyle w:val="Standard"/>
              <w:tabs>
                <w:tab w:val="left" w:pos="426"/>
                <w:tab w:val="left" w:pos="851"/>
              </w:tabs>
              <w:spacing w:before="18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0CA62CA3" w14:textId="77777777" w:rsidR="00777C28" w:rsidRPr="00793D52" w:rsidRDefault="00D75057">
            <w:pPr>
              <w:pStyle w:val="Standard"/>
              <w:tabs>
                <w:tab w:val="left" w:pos="426"/>
                <w:tab w:val="left" w:pos="851"/>
              </w:tabs>
              <w:spacing w:before="120"/>
              <w:jc w:val="both"/>
              <w:rPr>
                <w:rFonts w:asciiTheme="majorHAnsi" w:hAnsiTheme="majorHAnsi" w:cstheme="majorHAnsi"/>
                <w:sz w:val="22"/>
                <w:szCs w:val="22"/>
              </w:rPr>
            </w:pPr>
            <w:proofErr w:type="gramStart"/>
            <w:r w:rsidRPr="00793D52">
              <w:rPr>
                <w:rFonts w:asciiTheme="majorHAnsi" w:hAnsiTheme="majorHAnsi" w:cstheme="majorHAnsi"/>
                <w:sz w:val="22"/>
                <w:szCs w:val="22"/>
              </w:rPr>
              <w:t>donnent</w:t>
            </w:r>
            <w:proofErr w:type="gramEnd"/>
            <w:r w:rsidRPr="00793D52">
              <w:rPr>
                <w:rFonts w:asciiTheme="majorHAnsi" w:hAnsiTheme="majorHAnsi" w:cstheme="majorHAnsi"/>
                <w:sz w:val="22"/>
                <w:szCs w:val="22"/>
              </w:rPr>
              <w:t xml:space="preserve"> mandat au mandataire dans les conditions définies ci-dessous</w:t>
            </w:r>
          </w:p>
          <w:p w14:paraId="5E0B2382" w14:textId="77777777" w:rsidR="00777C28" w:rsidRPr="00793D52" w:rsidRDefault="00D75057" w:rsidP="000953D6">
            <w:pPr>
              <w:pStyle w:val="Standard"/>
              <w:tabs>
                <w:tab w:val="left" w:pos="426"/>
                <w:tab w:val="left" w:pos="851"/>
              </w:tabs>
              <w:spacing w:after="120"/>
              <w:jc w:val="both"/>
              <w:rPr>
                <w:rFonts w:asciiTheme="majorHAnsi" w:hAnsiTheme="majorHAnsi" w:cstheme="majorHAnsi"/>
                <w:sz w:val="20"/>
              </w:rPr>
            </w:pPr>
            <w:r w:rsidRPr="00793D52">
              <w:rPr>
                <w:rFonts w:asciiTheme="majorHAnsi" w:hAnsiTheme="majorHAnsi" w:cstheme="majorHAnsi"/>
                <w:i/>
                <w:sz w:val="20"/>
              </w:rPr>
              <w:t>(Donner des précisions sur l’étendue du mandat)</w:t>
            </w:r>
          </w:p>
        </w:tc>
      </w:tr>
    </w:tbl>
    <w:p w14:paraId="70D364E5" w14:textId="77777777" w:rsidR="00777C28" w:rsidRPr="00793D52" w:rsidRDefault="00777C28">
      <w:pPr>
        <w:pStyle w:val="Standard"/>
        <w:tabs>
          <w:tab w:val="left" w:pos="851"/>
        </w:tabs>
        <w:rPr>
          <w:rFonts w:asciiTheme="majorHAnsi" w:hAnsiTheme="majorHAnsi" w:cstheme="majorHAnsi"/>
          <w:sz w:val="22"/>
          <w:szCs w:val="22"/>
        </w:rPr>
      </w:pPr>
    </w:p>
    <w:p w14:paraId="78D29581" w14:textId="77777777" w:rsidR="00777C28" w:rsidRPr="00793D52" w:rsidRDefault="00777C28">
      <w:pPr>
        <w:pStyle w:val="Standard"/>
        <w:tabs>
          <w:tab w:val="left" w:pos="851"/>
        </w:tabs>
        <w:rPr>
          <w:rFonts w:asciiTheme="majorHAnsi" w:hAnsiTheme="majorHAnsi" w:cstheme="majorHAnsi"/>
          <w:sz w:val="22"/>
          <w:szCs w:val="22"/>
        </w:rPr>
      </w:pPr>
    </w:p>
    <w:tbl>
      <w:tblPr>
        <w:tblW w:w="10434" w:type="dxa"/>
        <w:tblInd w:w="-111" w:type="dxa"/>
        <w:tblBorders>
          <w:top w:val="single" w:sz="4" w:space="0" w:color="000001"/>
          <w:left w:val="single" w:sz="4" w:space="0" w:color="000001"/>
          <w:bottom w:val="single" w:sz="4" w:space="0" w:color="000001"/>
          <w:insideH w:val="single" w:sz="4" w:space="0" w:color="000001"/>
        </w:tblBorders>
        <w:tblCellMar>
          <w:left w:w="63" w:type="dxa"/>
        </w:tblCellMar>
        <w:tblLook w:val="0000" w:firstRow="0" w:lastRow="0" w:firstColumn="0" w:lastColumn="0" w:noHBand="0" w:noVBand="0"/>
      </w:tblPr>
      <w:tblGrid>
        <w:gridCol w:w="4644"/>
        <w:gridCol w:w="2694"/>
        <w:gridCol w:w="3096"/>
      </w:tblGrid>
      <w:tr w:rsidR="00777C28" w:rsidRPr="00793D52" w14:paraId="50595905" w14:textId="77777777">
        <w:tc>
          <w:tcPr>
            <w:tcW w:w="4644" w:type="dxa"/>
            <w:tcBorders>
              <w:top w:val="single" w:sz="4" w:space="0" w:color="000001"/>
              <w:left w:val="single" w:sz="4" w:space="0" w:color="000001"/>
              <w:bottom w:val="single" w:sz="4" w:space="0" w:color="000001"/>
            </w:tcBorders>
            <w:shd w:val="clear" w:color="auto" w:fill="auto"/>
            <w:tcMar>
              <w:left w:w="63" w:type="dxa"/>
            </w:tcMar>
            <w:vAlign w:val="center"/>
          </w:tcPr>
          <w:p w14:paraId="41BE80DB" w14:textId="77777777" w:rsidR="00777C28" w:rsidRPr="00793D52" w:rsidRDefault="00D75057">
            <w:pPr>
              <w:pStyle w:val="Standard"/>
              <w:tabs>
                <w:tab w:val="left" w:pos="851"/>
              </w:tabs>
              <w:spacing w:before="120" w:after="120"/>
              <w:jc w:val="center"/>
              <w:rPr>
                <w:rFonts w:asciiTheme="majorHAnsi" w:hAnsiTheme="majorHAnsi" w:cstheme="majorHAnsi"/>
                <w:b/>
                <w:bCs/>
                <w:sz w:val="22"/>
                <w:szCs w:val="22"/>
              </w:rPr>
            </w:pPr>
            <w:r w:rsidRPr="00793D52">
              <w:rPr>
                <w:rFonts w:asciiTheme="majorHAnsi" w:hAnsiTheme="majorHAnsi" w:cstheme="majorHAnsi"/>
                <w:b/>
                <w:bCs/>
                <w:sz w:val="22"/>
                <w:szCs w:val="22"/>
              </w:rPr>
              <w:t>Nom, prénom et qualité du signataire (*)</w:t>
            </w:r>
          </w:p>
        </w:tc>
        <w:tc>
          <w:tcPr>
            <w:tcW w:w="2694" w:type="dxa"/>
            <w:tcBorders>
              <w:top w:val="single" w:sz="4" w:space="0" w:color="000001"/>
              <w:left w:val="single" w:sz="4" w:space="0" w:color="000001"/>
              <w:bottom w:val="single" w:sz="4" w:space="0" w:color="000001"/>
            </w:tcBorders>
            <w:shd w:val="clear" w:color="auto" w:fill="auto"/>
            <w:tcMar>
              <w:left w:w="63" w:type="dxa"/>
            </w:tcMar>
            <w:vAlign w:val="center"/>
          </w:tcPr>
          <w:p w14:paraId="4462294D" w14:textId="77777777" w:rsidR="00777C28" w:rsidRPr="00793D52" w:rsidRDefault="00D75057">
            <w:pPr>
              <w:pStyle w:val="Standard"/>
              <w:tabs>
                <w:tab w:val="left" w:pos="851"/>
              </w:tabs>
              <w:spacing w:before="120" w:after="120"/>
              <w:jc w:val="center"/>
              <w:rPr>
                <w:rFonts w:asciiTheme="majorHAnsi" w:hAnsiTheme="majorHAnsi" w:cstheme="majorHAnsi"/>
                <w:b/>
                <w:bCs/>
                <w:sz w:val="22"/>
                <w:szCs w:val="22"/>
              </w:rPr>
            </w:pPr>
            <w:r w:rsidRPr="00793D52">
              <w:rPr>
                <w:rFonts w:asciiTheme="majorHAnsi" w:hAnsiTheme="majorHAnsi" w:cstheme="majorHAnsi"/>
                <w:b/>
                <w:bCs/>
                <w:sz w:val="22"/>
                <w:szCs w:val="22"/>
              </w:rPr>
              <w:t>Lieu et date de signature</w:t>
            </w: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63" w:type="dxa"/>
            </w:tcMar>
            <w:vAlign w:val="center"/>
          </w:tcPr>
          <w:p w14:paraId="04D73D5A" w14:textId="77777777" w:rsidR="00777C28" w:rsidRPr="00793D52" w:rsidRDefault="00D75057">
            <w:pPr>
              <w:pStyle w:val="Standard"/>
              <w:tabs>
                <w:tab w:val="left" w:pos="851"/>
              </w:tabs>
              <w:spacing w:before="120" w:after="120"/>
              <w:jc w:val="center"/>
              <w:rPr>
                <w:rFonts w:asciiTheme="majorHAnsi" w:hAnsiTheme="majorHAnsi" w:cstheme="majorHAnsi"/>
                <w:b/>
                <w:bCs/>
                <w:sz w:val="22"/>
                <w:szCs w:val="22"/>
              </w:rPr>
            </w:pPr>
            <w:r w:rsidRPr="00793D52">
              <w:rPr>
                <w:rFonts w:asciiTheme="majorHAnsi" w:hAnsiTheme="majorHAnsi" w:cstheme="majorHAnsi"/>
                <w:b/>
                <w:bCs/>
                <w:sz w:val="22"/>
                <w:szCs w:val="22"/>
              </w:rPr>
              <w:t>Signature</w:t>
            </w:r>
          </w:p>
        </w:tc>
      </w:tr>
      <w:tr w:rsidR="00777C28" w:rsidRPr="00793D52" w14:paraId="7A6520E1" w14:textId="77777777">
        <w:trPr>
          <w:trHeight w:val="798"/>
        </w:trPr>
        <w:tc>
          <w:tcPr>
            <w:tcW w:w="4644" w:type="dxa"/>
            <w:tcBorders>
              <w:top w:val="single" w:sz="4" w:space="0" w:color="000001"/>
              <w:left w:val="single" w:sz="4" w:space="0" w:color="000001"/>
              <w:bottom w:val="single" w:sz="4" w:space="0" w:color="000001"/>
            </w:tcBorders>
            <w:shd w:val="clear" w:color="auto" w:fill="DEEAF6" w:themeFill="accent1" w:themeFillTint="33"/>
            <w:tcMar>
              <w:left w:w="63" w:type="dxa"/>
            </w:tcMar>
          </w:tcPr>
          <w:p w14:paraId="0EB8FEEB" w14:textId="77777777" w:rsidR="00777C28" w:rsidRPr="00793D52" w:rsidRDefault="00777C28">
            <w:pPr>
              <w:pStyle w:val="Standard"/>
              <w:tabs>
                <w:tab w:val="left" w:pos="851"/>
              </w:tabs>
              <w:snapToGrid w:val="0"/>
              <w:jc w:val="both"/>
              <w:rPr>
                <w:rFonts w:asciiTheme="majorHAnsi" w:hAnsiTheme="majorHAnsi" w:cstheme="majorHAnsi"/>
                <w:b/>
                <w:bCs/>
                <w:sz w:val="20"/>
              </w:rPr>
            </w:pPr>
          </w:p>
        </w:tc>
        <w:tc>
          <w:tcPr>
            <w:tcW w:w="2694" w:type="dxa"/>
            <w:tcBorders>
              <w:top w:val="single" w:sz="4" w:space="0" w:color="000001"/>
              <w:left w:val="single" w:sz="4" w:space="0" w:color="000001"/>
              <w:bottom w:val="single" w:sz="4" w:space="0" w:color="000001"/>
            </w:tcBorders>
            <w:shd w:val="clear" w:color="auto" w:fill="DEEAF6" w:themeFill="accent1" w:themeFillTint="33"/>
            <w:tcMar>
              <w:left w:w="63" w:type="dxa"/>
            </w:tcMar>
          </w:tcPr>
          <w:p w14:paraId="6A1838A3" w14:textId="77777777" w:rsidR="00777C28" w:rsidRPr="00793D52" w:rsidRDefault="00777C28">
            <w:pPr>
              <w:pStyle w:val="Standard"/>
              <w:tabs>
                <w:tab w:val="left" w:pos="851"/>
              </w:tabs>
              <w:snapToGrid w:val="0"/>
              <w:jc w:val="both"/>
              <w:rPr>
                <w:rFonts w:asciiTheme="majorHAnsi" w:hAnsiTheme="majorHAnsi" w:cstheme="majorHAnsi"/>
                <w:b/>
                <w:bCs/>
                <w:sz w:val="20"/>
              </w:rPr>
            </w:pPr>
          </w:p>
        </w:tc>
        <w:tc>
          <w:tcPr>
            <w:tcW w:w="3096"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left w:w="63" w:type="dxa"/>
            </w:tcMar>
          </w:tcPr>
          <w:p w14:paraId="3E41B90E" w14:textId="77777777" w:rsidR="00777C28" w:rsidRPr="00793D52" w:rsidRDefault="00777C28">
            <w:pPr>
              <w:pStyle w:val="Standard"/>
              <w:tabs>
                <w:tab w:val="left" w:pos="851"/>
              </w:tabs>
              <w:snapToGrid w:val="0"/>
              <w:jc w:val="both"/>
              <w:rPr>
                <w:rFonts w:asciiTheme="majorHAnsi" w:hAnsiTheme="majorHAnsi" w:cstheme="majorHAnsi"/>
                <w:b/>
                <w:bCs/>
                <w:sz w:val="20"/>
              </w:rPr>
            </w:pPr>
          </w:p>
        </w:tc>
      </w:tr>
      <w:tr w:rsidR="00777C28" w:rsidRPr="00793D52" w14:paraId="7D0B2D7F" w14:textId="77777777">
        <w:trPr>
          <w:trHeight w:val="706"/>
        </w:trPr>
        <w:tc>
          <w:tcPr>
            <w:tcW w:w="4644" w:type="dxa"/>
            <w:tcBorders>
              <w:top w:val="single" w:sz="4" w:space="0" w:color="000001"/>
              <w:left w:val="single" w:sz="4" w:space="0" w:color="000001"/>
              <w:bottom w:val="single" w:sz="4" w:space="0" w:color="000001"/>
            </w:tcBorders>
            <w:shd w:val="clear" w:color="auto" w:fill="auto"/>
            <w:tcMar>
              <w:left w:w="63" w:type="dxa"/>
            </w:tcMar>
          </w:tcPr>
          <w:p w14:paraId="14AB4CEE" w14:textId="77777777" w:rsidR="00777C28" w:rsidRPr="00793D52" w:rsidRDefault="00777C28">
            <w:pPr>
              <w:pStyle w:val="Standard"/>
              <w:tabs>
                <w:tab w:val="left" w:pos="851"/>
              </w:tabs>
              <w:snapToGrid w:val="0"/>
              <w:jc w:val="both"/>
              <w:rPr>
                <w:rFonts w:asciiTheme="majorHAnsi" w:hAnsiTheme="majorHAnsi" w:cstheme="majorHAnsi"/>
                <w:b/>
                <w:bCs/>
                <w:sz w:val="20"/>
              </w:rPr>
            </w:pPr>
          </w:p>
        </w:tc>
        <w:tc>
          <w:tcPr>
            <w:tcW w:w="2694" w:type="dxa"/>
            <w:tcBorders>
              <w:top w:val="single" w:sz="4" w:space="0" w:color="000001"/>
              <w:left w:val="single" w:sz="4" w:space="0" w:color="000001"/>
              <w:bottom w:val="single" w:sz="4" w:space="0" w:color="000001"/>
            </w:tcBorders>
            <w:shd w:val="clear" w:color="auto" w:fill="auto"/>
            <w:tcMar>
              <w:left w:w="63" w:type="dxa"/>
            </w:tcMar>
          </w:tcPr>
          <w:p w14:paraId="0AB2FD3D" w14:textId="77777777" w:rsidR="00777C28" w:rsidRPr="00793D52" w:rsidRDefault="00777C28">
            <w:pPr>
              <w:pStyle w:val="Standard"/>
              <w:tabs>
                <w:tab w:val="left" w:pos="851"/>
              </w:tabs>
              <w:snapToGrid w:val="0"/>
              <w:jc w:val="both"/>
              <w:rPr>
                <w:rFonts w:asciiTheme="majorHAnsi" w:hAnsiTheme="majorHAnsi" w:cstheme="majorHAnsi"/>
                <w:b/>
                <w:bCs/>
                <w:sz w:val="20"/>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63" w:type="dxa"/>
            </w:tcMar>
          </w:tcPr>
          <w:p w14:paraId="0FA9B82C" w14:textId="77777777" w:rsidR="00777C28" w:rsidRPr="00793D52" w:rsidRDefault="00777C28">
            <w:pPr>
              <w:pStyle w:val="Standard"/>
              <w:tabs>
                <w:tab w:val="left" w:pos="851"/>
              </w:tabs>
              <w:snapToGrid w:val="0"/>
              <w:jc w:val="both"/>
              <w:rPr>
                <w:rFonts w:asciiTheme="majorHAnsi" w:hAnsiTheme="majorHAnsi" w:cstheme="majorHAnsi"/>
                <w:b/>
                <w:bCs/>
                <w:sz w:val="20"/>
              </w:rPr>
            </w:pPr>
          </w:p>
        </w:tc>
      </w:tr>
      <w:tr w:rsidR="00777C28" w:rsidRPr="00793D52" w14:paraId="63A1777A" w14:textId="77777777">
        <w:trPr>
          <w:trHeight w:val="716"/>
        </w:trPr>
        <w:tc>
          <w:tcPr>
            <w:tcW w:w="4644" w:type="dxa"/>
            <w:tcBorders>
              <w:top w:val="single" w:sz="4" w:space="0" w:color="000001"/>
              <w:left w:val="single" w:sz="4" w:space="0" w:color="000001"/>
              <w:bottom w:val="single" w:sz="4" w:space="0" w:color="000001"/>
            </w:tcBorders>
            <w:shd w:val="clear" w:color="auto" w:fill="DEEAF6" w:themeFill="accent1" w:themeFillTint="33"/>
            <w:tcMar>
              <w:left w:w="63" w:type="dxa"/>
            </w:tcMar>
          </w:tcPr>
          <w:p w14:paraId="30DD6636" w14:textId="77777777" w:rsidR="00777C28" w:rsidRPr="00793D52" w:rsidRDefault="00777C28">
            <w:pPr>
              <w:pStyle w:val="Standard"/>
              <w:tabs>
                <w:tab w:val="left" w:pos="851"/>
              </w:tabs>
              <w:snapToGrid w:val="0"/>
              <w:jc w:val="both"/>
              <w:rPr>
                <w:rFonts w:asciiTheme="majorHAnsi" w:hAnsiTheme="majorHAnsi" w:cstheme="majorHAnsi"/>
                <w:b/>
                <w:bCs/>
                <w:sz w:val="20"/>
              </w:rPr>
            </w:pPr>
          </w:p>
        </w:tc>
        <w:tc>
          <w:tcPr>
            <w:tcW w:w="2694" w:type="dxa"/>
            <w:tcBorders>
              <w:top w:val="single" w:sz="4" w:space="0" w:color="000001"/>
              <w:left w:val="single" w:sz="4" w:space="0" w:color="000001"/>
              <w:bottom w:val="single" w:sz="4" w:space="0" w:color="000001"/>
            </w:tcBorders>
            <w:shd w:val="clear" w:color="auto" w:fill="DEEAF6" w:themeFill="accent1" w:themeFillTint="33"/>
            <w:tcMar>
              <w:left w:w="63" w:type="dxa"/>
            </w:tcMar>
          </w:tcPr>
          <w:p w14:paraId="38A6EFDF" w14:textId="77777777" w:rsidR="00777C28" w:rsidRPr="00793D52" w:rsidRDefault="00777C28">
            <w:pPr>
              <w:pStyle w:val="Standard"/>
              <w:tabs>
                <w:tab w:val="left" w:pos="851"/>
              </w:tabs>
              <w:snapToGrid w:val="0"/>
              <w:jc w:val="both"/>
              <w:rPr>
                <w:rFonts w:asciiTheme="majorHAnsi" w:hAnsiTheme="majorHAnsi" w:cstheme="majorHAnsi"/>
                <w:b/>
                <w:bCs/>
                <w:sz w:val="20"/>
              </w:rPr>
            </w:pPr>
          </w:p>
        </w:tc>
        <w:tc>
          <w:tcPr>
            <w:tcW w:w="3096"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left w:w="63" w:type="dxa"/>
            </w:tcMar>
          </w:tcPr>
          <w:p w14:paraId="774D1813" w14:textId="77777777" w:rsidR="00777C28" w:rsidRPr="00793D52" w:rsidRDefault="00777C28">
            <w:pPr>
              <w:pStyle w:val="Standard"/>
              <w:tabs>
                <w:tab w:val="left" w:pos="851"/>
              </w:tabs>
              <w:snapToGrid w:val="0"/>
              <w:jc w:val="both"/>
              <w:rPr>
                <w:rFonts w:asciiTheme="majorHAnsi" w:hAnsiTheme="majorHAnsi" w:cstheme="majorHAnsi"/>
                <w:b/>
                <w:bCs/>
                <w:sz w:val="20"/>
              </w:rPr>
            </w:pPr>
          </w:p>
        </w:tc>
      </w:tr>
    </w:tbl>
    <w:p w14:paraId="064FD204" w14:textId="77777777" w:rsidR="00777C28" w:rsidRPr="00793D52" w:rsidRDefault="00D75057">
      <w:pPr>
        <w:pStyle w:val="Standard"/>
        <w:tabs>
          <w:tab w:val="left" w:pos="851"/>
        </w:tabs>
        <w:spacing w:before="60"/>
        <w:jc w:val="both"/>
        <w:rPr>
          <w:rFonts w:asciiTheme="majorHAnsi" w:hAnsiTheme="majorHAnsi" w:cstheme="majorHAnsi"/>
          <w:b/>
          <w:i/>
          <w:sz w:val="20"/>
        </w:rPr>
      </w:pPr>
      <w:r w:rsidRPr="00793D52">
        <w:rPr>
          <w:rFonts w:asciiTheme="majorHAnsi" w:hAnsiTheme="majorHAnsi" w:cstheme="majorHAnsi"/>
          <w:b/>
          <w:i/>
          <w:sz w:val="20"/>
        </w:rPr>
        <w:t>(*) Le signataire doit avoir le pouvoir d’engager la personne qu’il représente.</w:t>
      </w:r>
    </w:p>
    <w:p w14:paraId="7A140DD8" w14:textId="77777777" w:rsidR="00777C28" w:rsidRPr="00793D52" w:rsidRDefault="00777C28">
      <w:pPr>
        <w:pStyle w:val="Standard"/>
        <w:tabs>
          <w:tab w:val="left" w:pos="851"/>
        </w:tabs>
        <w:rPr>
          <w:rFonts w:asciiTheme="majorHAnsi" w:hAnsiTheme="majorHAnsi" w:cstheme="majorHAnsi"/>
          <w:sz w:val="22"/>
          <w:szCs w:val="22"/>
        </w:rPr>
      </w:pPr>
    </w:p>
    <w:p w14:paraId="0FADE184" w14:textId="347C4233" w:rsidR="00777C28" w:rsidRPr="00793D52" w:rsidRDefault="00777C28">
      <w:pPr>
        <w:pStyle w:val="Standard"/>
        <w:tabs>
          <w:tab w:val="left" w:pos="851"/>
        </w:tabs>
        <w:rPr>
          <w:rFonts w:asciiTheme="majorHAnsi" w:hAnsiTheme="majorHAnsi" w:cstheme="majorHAnsi"/>
          <w:sz w:val="22"/>
          <w:szCs w:val="22"/>
        </w:rPr>
      </w:pPr>
    </w:p>
    <w:p w14:paraId="1E04645D" w14:textId="77777777" w:rsidR="0025366D" w:rsidRPr="00793D52" w:rsidRDefault="0025366D">
      <w:pPr>
        <w:pStyle w:val="Standard"/>
        <w:tabs>
          <w:tab w:val="left" w:pos="851"/>
        </w:tabs>
        <w:rPr>
          <w:rFonts w:asciiTheme="majorHAnsi" w:hAnsiTheme="majorHAnsi" w:cstheme="majorHAnsi"/>
          <w:sz w:val="22"/>
          <w:szCs w:val="22"/>
        </w:rPr>
      </w:pPr>
    </w:p>
    <w:tbl>
      <w:tblPr>
        <w:tblW w:w="10419" w:type="dxa"/>
        <w:tblInd w:w="-10" w:type="dxa"/>
        <w:tblCellMar>
          <w:left w:w="71" w:type="dxa"/>
          <w:right w:w="71" w:type="dxa"/>
        </w:tblCellMar>
        <w:tblLook w:val="0000" w:firstRow="0" w:lastRow="0" w:firstColumn="0" w:lastColumn="0" w:noHBand="0" w:noVBand="0"/>
      </w:tblPr>
      <w:tblGrid>
        <w:gridCol w:w="10419"/>
      </w:tblGrid>
      <w:tr w:rsidR="00777C28" w:rsidRPr="00793D52" w14:paraId="55502B52" w14:textId="77777777">
        <w:tc>
          <w:tcPr>
            <w:tcW w:w="10419" w:type="dxa"/>
            <w:shd w:val="clear" w:color="auto" w:fill="66CCFF"/>
          </w:tcPr>
          <w:p w14:paraId="1CB13522" w14:textId="1F7CBCC2" w:rsidR="00777C28" w:rsidRPr="00793D52" w:rsidRDefault="00D75057" w:rsidP="00640310">
            <w:pPr>
              <w:pStyle w:val="Standard"/>
              <w:spacing w:before="120" w:after="120"/>
              <w:ind w:left="426" w:hanging="426"/>
              <w:jc w:val="both"/>
              <w:rPr>
                <w:rFonts w:asciiTheme="majorHAnsi" w:hAnsiTheme="majorHAnsi" w:cstheme="majorHAnsi"/>
                <w:b/>
                <w:sz w:val="28"/>
                <w:szCs w:val="28"/>
              </w:rPr>
            </w:pPr>
            <w:r w:rsidRPr="00793D52">
              <w:rPr>
                <w:rFonts w:asciiTheme="majorHAnsi" w:hAnsiTheme="majorHAnsi" w:cstheme="majorHAnsi"/>
                <w:b/>
                <w:sz w:val="28"/>
                <w:szCs w:val="28"/>
              </w:rPr>
              <w:t xml:space="preserve">D – Identification et signature </w:t>
            </w:r>
            <w:r w:rsidR="00640310" w:rsidRPr="00793D52">
              <w:rPr>
                <w:rFonts w:asciiTheme="majorHAnsi" w:hAnsiTheme="majorHAnsi" w:cstheme="majorHAnsi"/>
                <w:b/>
                <w:sz w:val="28"/>
                <w:szCs w:val="28"/>
              </w:rPr>
              <w:t>du Pouvoir adjudicateur</w:t>
            </w:r>
          </w:p>
        </w:tc>
      </w:tr>
    </w:tbl>
    <w:p w14:paraId="7F9ADE0C" w14:textId="77777777" w:rsidR="00777C28" w:rsidRPr="00793D52" w:rsidRDefault="00777C28">
      <w:pPr>
        <w:pStyle w:val="Standard"/>
        <w:tabs>
          <w:tab w:val="left" w:pos="851"/>
        </w:tabs>
        <w:rPr>
          <w:rFonts w:asciiTheme="majorHAnsi" w:hAnsiTheme="majorHAnsi" w:cstheme="majorHAnsi"/>
          <w:sz w:val="22"/>
          <w:szCs w:val="22"/>
        </w:rPr>
      </w:pPr>
    </w:p>
    <w:p w14:paraId="73457CD3" w14:textId="787037D1" w:rsidR="00777C28" w:rsidRPr="00793D52" w:rsidRDefault="000953D6" w:rsidP="000953D6">
      <w:pPr>
        <w:pStyle w:val="Titre1"/>
        <w:tabs>
          <w:tab w:val="left" w:pos="567"/>
          <w:tab w:val="left" w:pos="851"/>
        </w:tabs>
        <w:spacing w:before="0" w:after="0"/>
        <w:ind w:left="0"/>
        <w:jc w:val="both"/>
        <w:rPr>
          <w:rFonts w:asciiTheme="majorHAnsi" w:hAnsiTheme="majorHAnsi" w:cstheme="majorHAnsi"/>
          <w:b w:val="0"/>
          <w:bCs/>
          <w:sz w:val="22"/>
          <w:szCs w:val="22"/>
        </w:rPr>
      </w:pPr>
      <w:proofErr w:type="gramStart"/>
      <w:r w:rsidRPr="000953D6">
        <w:rPr>
          <w:rFonts w:ascii="Wingdings" w:eastAsia="Wingdings" w:hAnsi="Wingdings" w:cs="Wingdings"/>
          <w:color w:val="66CCFF"/>
          <w:sz w:val="22"/>
          <w:szCs w:val="22"/>
        </w:rPr>
        <w:t></w:t>
      </w:r>
      <w:r w:rsidRPr="00553280">
        <w:rPr>
          <w:rFonts w:asciiTheme="majorHAnsi" w:eastAsia="Arial" w:hAnsiTheme="majorHAnsi" w:cstheme="majorHAnsi"/>
          <w:sz w:val="22"/>
          <w:szCs w:val="22"/>
        </w:rPr>
        <w:t xml:space="preserve"> </w:t>
      </w:r>
      <w:r w:rsidR="00D75057" w:rsidRPr="00553280">
        <w:rPr>
          <w:rFonts w:asciiTheme="majorHAnsi" w:eastAsia="Arial" w:hAnsiTheme="majorHAnsi" w:cstheme="majorHAnsi"/>
          <w:sz w:val="22"/>
          <w:szCs w:val="22"/>
        </w:rPr>
        <w:t xml:space="preserve"> </w:t>
      </w:r>
      <w:r w:rsidR="00D75057" w:rsidRPr="00793D52">
        <w:rPr>
          <w:rFonts w:asciiTheme="majorHAnsi" w:hAnsiTheme="majorHAnsi" w:cstheme="majorHAnsi"/>
          <w:b w:val="0"/>
          <w:bCs/>
          <w:iCs/>
          <w:sz w:val="22"/>
          <w:szCs w:val="22"/>
          <w:u w:val="single"/>
        </w:rPr>
        <w:t>Désignation</w:t>
      </w:r>
      <w:proofErr w:type="gramEnd"/>
      <w:r w:rsidR="00D75057" w:rsidRPr="00793D52">
        <w:rPr>
          <w:rFonts w:asciiTheme="majorHAnsi" w:hAnsiTheme="majorHAnsi" w:cstheme="majorHAnsi"/>
          <w:b w:val="0"/>
          <w:bCs/>
          <w:iCs/>
          <w:sz w:val="22"/>
          <w:szCs w:val="22"/>
          <w:u w:val="single"/>
        </w:rPr>
        <w:t xml:space="preserve"> </w:t>
      </w:r>
      <w:r w:rsidR="00640310" w:rsidRPr="00793D52">
        <w:rPr>
          <w:rFonts w:asciiTheme="majorHAnsi" w:hAnsiTheme="majorHAnsi" w:cstheme="majorHAnsi"/>
          <w:b w:val="0"/>
          <w:bCs/>
          <w:iCs/>
          <w:sz w:val="22"/>
          <w:szCs w:val="22"/>
          <w:u w:val="single"/>
        </w:rPr>
        <w:t>du Pouvoir adjudicateur</w:t>
      </w:r>
    </w:p>
    <w:p w14:paraId="4BD29E44" w14:textId="77777777" w:rsidR="00777C28" w:rsidRPr="00793D52" w:rsidRDefault="00777C28" w:rsidP="000953D6">
      <w:pPr>
        <w:pStyle w:val="Standard"/>
        <w:tabs>
          <w:tab w:val="left" w:pos="851"/>
        </w:tabs>
        <w:jc w:val="both"/>
        <w:rPr>
          <w:rFonts w:asciiTheme="majorHAnsi" w:hAnsiTheme="majorHAnsi" w:cstheme="majorHAnsi"/>
          <w:bCs/>
          <w:sz w:val="22"/>
          <w:szCs w:val="22"/>
        </w:rPr>
      </w:pPr>
    </w:p>
    <w:p w14:paraId="4892C410" w14:textId="310D1FD0" w:rsidR="00777C28" w:rsidRPr="00793D52" w:rsidRDefault="00D75057">
      <w:pPr>
        <w:pStyle w:val="Standard"/>
        <w:tabs>
          <w:tab w:val="left" w:pos="851"/>
        </w:tabs>
        <w:jc w:val="both"/>
        <w:rPr>
          <w:rFonts w:asciiTheme="majorHAnsi" w:hAnsiTheme="majorHAnsi" w:cstheme="majorHAnsi"/>
          <w:bCs/>
          <w:sz w:val="22"/>
          <w:szCs w:val="22"/>
        </w:rPr>
      </w:pPr>
      <w:r w:rsidRPr="00793D52">
        <w:rPr>
          <w:rFonts w:asciiTheme="majorHAnsi" w:hAnsiTheme="majorHAnsi" w:cstheme="majorHAnsi"/>
          <w:bCs/>
          <w:sz w:val="22"/>
          <w:szCs w:val="22"/>
        </w:rPr>
        <w:t>Le pouvoir adjudicateur, au sens de l'article 2 du CCAG-</w:t>
      </w:r>
      <w:r w:rsidR="00755F0A">
        <w:rPr>
          <w:rFonts w:asciiTheme="majorHAnsi" w:hAnsiTheme="majorHAnsi" w:cstheme="majorHAnsi"/>
          <w:bCs/>
          <w:sz w:val="22"/>
          <w:szCs w:val="22"/>
        </w:rPr>
        <w:t>F</w:t>
      </w:r>
      <w:r w:rsidR="000568D3">
        <w:rPr>
          <w:rFonts w:asciiTheme="majorHAnsi" w:hAnsiTheme="majorHAnsi" w:cstheme="majorHAnsi"/>
          <w:bCs/>
          <w:sz w:val="22"/>
          <w:szCs w:val="22"/>
        </w:rPr>
        <w:t>CS</w:t>
      </w:r>
      <w:r w:rsidRPr="00793D52">
        <w:rPr>
          <w:rFonts w:asciiTheme="majorHAnsi" w:hAnsiTheme="majorHAnsi" w:cstheme="majorHAnsi"/>
          <w:bCs/>
          <w:sz w:val="22"/>
          <w:szCs w:val="22"/>
        </w:rPr>
        <w:t>, est le :</w:t>
      </w:r>
    </w:p>
    <w:p w14:paraId="417871B4" w14:textId="77777777" w:rsidR="00777C28" w:rsidRPr="00793D52" w:rsidRDefault="00777C28">
      <w:pPr>
        <w:pStyle w:val="Standard"/>
        <w:tabs>
          <w:tab w:val="left" w:pos="851"/>
        </w:tabs>
        <w:jc w:val="both"/>
        <w:rPr>
          <w:rFonts w:asciiTheme="majorHAnsi" w:hAnsiTheme="majorHAnsi" w:cstheme="majorHAnsi"/>
          <w:bCs/>
          <w:sz w:val="22"/>
          <w:szCs w:val="22"/>
        </w:rPr>
      </w:pPr>
    </w:p>
    <w:p w14:paraId="3E609696" w14:textId="14EB721E" w:rsidR="00F122A3" w:rsidRPr="00793D52" w:rsidRDefault="00F122A3" w:rsidP="00F122A3">
      <w:pPr>
        <w:pStyle w:val="Standard"/>
        <w:tabs>
          <w:tab w:val="left" w:pos="851"/>
        </w:tabs>
        <w:spacing w:after="60"/>
        <w:jc w:val="center"/>
        <w:rPr>
          <w:rFonts w:asciiTheme="majorHAnsi" w:hAnsiTheme="majorHAnsi" w:cstheme="majorHAnsi"/>
          <w:bCs/>
          <w:sz w:val="22"/>
          <w:szCs w:val="22"/>
        </w:rPr>
      </w:pPr>
      <w:r w:rsidRPr="00793D52">
        <w:rPr>
          <w:rFonts w:asciiTheme="majorHAnsi" w:hAnsiTheme="majorHAnsi" w:cstheme="majorHAnsi"/>
          <w:bCs/>
          <w:sz w:val="22"/>
          <w:szCs w:val="22"/>
        </w:rPr>
        <w:t xml:space="preserve">Ministère </w:t>
      </w:r>
      <w:r w:rsidR="00AE0D64" w:rsidRPr="00793D52">
        <w:rPr>
          <w:rFonts w:asciiTheme="majorHAnsi" w:hAnsiTheme="majorHAnsi" w:cstheme="majorHAnsi"/>
          <w:bCs/>
          <w:sz w:val="22"/>
          <w:szCs w:val="22"/>
        </w:rPr>
        <w:t>d</w:t>
      </w:r>
      <w:r w:rsidR="00CD0EB5">
        <w:rPr>
          <w:rFonts w:asciiTheme="majorHAnsi" w:hAnsiTheme="majorHAnsi" w:cstheme="majorHAnsi"/>
          <w:bCs/>
          <w:sz w:val="22"/>
          <w:szCs w:val="22"/>
        </w:rPr>
        <w:t>e l’aménagement du territoire</w:t>
      </w:r>
      <w:r w:rsidR="00AE0D64" w:rsidRPr="00793D52">
        <w:rPr>
          <w:rFonts w:asciiTheme="majorHAnsi" w:hAnsiTheme="majorHAnsi" w:cstheme="majorHAnsi"/>
          <w:bCs/>
          <w:sz w:val="22"/>
          <w:szCs w:val="22"/>
        </w:rPr>
        <w:t xml:space="preserve"> et de la </w:t>
      </w:r>
      <w:r w:rsidR="00CD0EB5">
        <w:rPr>
          <w:rFonts w:asciiTheme="majorHAnsi" w:hAnsiTheme="majorHAnsi" w:cstheme="majorHAnsi"/>
          <w:bCs/>
          <w:sz w:val="22"/>
          <w:szCs w:val="22"/>
        </w:rPr>
        <w:t>d</w:t>
      </w:r>
      <w:r w:rsidR="00AE0D64" w:rsidRPr="00793D52">
        <w:rPr>
          <w:rFonts w:asciiTheme="majorHAnsi" w:hAnsiTheme="majorHAnsi" w:cstheme="majorHAnsi"/>
          <w:bCs/>
          <w:sz w:val="22"/>
          <w:szCs w:val="22"/>
        </w:rPr>
        <w:t>écentralisation</w:t>
      </w:r>
      <w:r w:rsidR="00301A3C" w:rsidRPr="00793D52">
        <w:rPr>
          <w:rFonts w:asciiTheme="majorHAnsi" w:hAnsiTheme="majorHAnsi" w:cstheme="majorHAnsi"/>
          <w:bCs/>
          <w:sz w:val="22"/>
          <w:szCs w:val="22"/>
        </w:rPr>
        <w:t xml:space="preserve"> (MPTD)</w:t>
      </w:r>
    </w:p>
    <w:p w14:paraId="69ACE505" w14:textId="5C04E01C" w:rsidR="00F122A3" w:rsidRDefault="00F122A3" w:rsidP="00F122A3">
      <w:pPr>
        <w:pStyle w:val="Standard"/>
        <w:tabs>
          <w:tab w:val="left" w:pos="851"/>
        </w:tabs>
        <w:spacing w:after="60"/>
        <w:jc w:val="center"/>
        <w:rPr>
          <w:rFonts w:asciiTheme="majorHAnsi" w:hAnsiTheme="majorHAnsi" w:cstheme="majorHAnsi"/>
          <w:bCs/>
          <w:sz w:val="22"/>
          <w:szCs w:val="22"/>
        </w:rPr>
      </w:pPr>
      <w:r w:rsidRPr="00793D52">
        <w:rPr>
          <w:rFonts w:asciiTheme="majorHAnsi" w:hAnsiTheme="majorHAnsi" w:cstheme="majorHAnsi"/>
          <w:bCs/>
          <w:sz w:val="22"/>
          <w:szCs w:val="22"/>
        </w:rPr>
        <w:t>Direction générale des infrastructures, des transports et des mobilités – DGITM</w:t>
      </w:r>
    </w:p>
    <w:p w14:paraId="571A748E" w14:textId="192F52D8" w:rsidR="000568D3" w:rsidRPr="000568D3" w:rsidRDefault="000568D3" w:rsidP="000568D3">
      <w:pPr>
        <w:pStyle w:val="Standard"/>
        <w:tabs>
          <w:tab w:val="left" w:pos="851"/>
        </w:tabs>
        <w:spacing w:after="60"/>
        <w:jc w:val="center"/>
        <w:rPr>
          <w:rFonts w:asciiTheme="majorHAnsi" w:hAnsiTheme="majorHAnsi" w:cstheme="majorHAnsi"/>
          <w:bCs/>
          <w:sz w:val="22"/>
          <w:szCs w:val="22"/>
        </w:rPr>
      </w:pPr>
      <w:r w:rsidRPr="000568D3">
        <w:rPr>
          <w:rFonts w:asciiTheme="majorHAnsi" w:hAnsiTheme="majorHAnsi" w:cstheme="majorHAnsi"/>
          <w:bCs/>
          <w:sz w:val="22"/>
          <w:szCs w:val="22"/>
        </w:rPr>
        <w:t>Direction des Transports ferroviaires et fluviaux et des Ports</w:t>
      </w:r>
      <w:r>
        <w:rPr>
          <w:rFonts w:asciiTheme="majorHAnsi" w:hAnsiTheme="majorHAnsi" w:cstheme="majorHAnsi"/>
          <w:bCs/>
          <w:sz w:val="22"/>
          <w:szCs w:val="22"/>
        </w:rPr>
        <w:t xml:space="preserve"> (DTFFP)</w:t>
      </w:r>
    </w:p>
    <w:p w14:paraId="4216760D" w14:textId="2CF642E1" w:rsidR="000568D3" w:rsidRPr="00793D52" w:rsidRDefault="000568D3" w:rsidP="000568D3">
      <w:pPr>
        <w:pStyle w:val="Standard"/>
        <w:tabs>
          <w:tab w:val="left" w:pos="851"/>
        </w:tabs>
        <w:spacing w:after="60"/>
        <w:jc w:val="center"/>
        <w:rPr>
          <w:rFonts w:asciiTheme="majorHAnsi" w:hAnsiTheme="majorHAnsi" w:cstheme="majorHAnsi"/>
          <w:bCs/>
          <w:sz w:val="22"/>
          <w:szCs w:val="22"/>
        </w:rPr>
      </w:pPr>
      <w:r w:rsidRPr="000568D3">
        <w:rPr>
          <w:rFonts w:asciiTheme="majorHAnsi" w:hAnsiTheme="majorHAnsi" w:cstheme="majorHAnsi"/>
          <w:bCs/>
          <w:sz w:val="22"/>
          <w:szCs w:val="22"/>
        </w:rPr>
        <w:t>Sous-Direction des systèmes ferroviaires et guidés (SFG)</w:t>
      </w:r>
    </w:p>
    <w:p w14:paraId="18357F8B" w14:textId="087DBF2B" w:rsidR="00777C28" w:rsidRPr="00793D52" w:rsidRDefault="00D75057">
      <w:pPr>
        <w:pStyle w:val="Standard"/>
        <w:tabs>
          <w:tab w:val="left" w:pos="851"/>
        </w:tabs>
        <w:spacing w:after="60"/>
        <w:jc w:val="center"/>
        <w:rPr>
          <w:rFonts w:asciiTheme="majorHAnsi" w:hAnsiTheme="majorHAnsi" w:cstheme="majorHAnsi"/>
          <w:bCs/>
          <w:sz w:val="22"/>
          <w:szCs w:val="22"/>
        </w:rPr>
      </w:pPr>
      <w:r w:rsidRPr="00793D52">
        <w:rPr>
          <w:rFonts w:asciiTheme="majorHAnsi" w:hAnsiTheme="majorHAnsi" w:cstheme="majorHAnsi"/>
          <w:bCs/>
          <w:sz w:val="22"/>
          <w:szCs w:val="22"/>
        </w:rPr>
        <w:t>Tour Séquoia</w:t>
      </w:r>
    </w:p>
    <w:p w14:paraId="576AA31A" w14:textId="77777777" w:rsidR="00777C28" w:rsidRPr="00793D52" w:rsidRDefault="00D75057">
      <w:pPr>
        <w:pStyle w:val="Standard"/>
        <w:tabs>
          <w:tab w:val="left" w:pos="851"/>
        </w:tabs>
        <w:spacing w:after="60"/>
        <w:jc w:val="center"/>
        <w:rPr>
          <w:rFonts w:asciiTheme="majorHAnsi" w:hAnsiTheme="majorHAnsi" w:cstheme="majorHAnsi"/>
          <w:bCs/>
          <w:sz w:val="22"/>
          <w:szCs w:val="22"/>
        </w:rPr>
      </w:pPr>
      <w:r w:rsidRPr="00793D52">
        <w:rPr>
          <w:rFonts w:asciiTheme="majorHAnsi" w:hAnsiTheme="majorHAnsi" w:cstheme="majorHAnsi"/>
          <w:bCs/>
          <w:sz w:val="22"/>
          <w:szCs w:val="22"/>
        </w:rPr>
        <w:t>1 Place Carpeaux</w:t>
      </w:r>
    </w:p>
    <w:p w14:paraId="310011B6" w14:textId="77777777" w:rsidR="00777C28" w:rsidRPr="00793D52" w:rsidRDefault="00D75057">
      <w:pPr>
        <w:pStyle w:val="Standard"/>
        <w:tabs>
          <w:tab w:val="left" w:pos="851"/>
        </w:tabs>
        <w:jc w:val="center"/>
        <w:rPr>
          <w:rFonts w:asciiTheme="majorHAnsi" w:hAnsiTheme="majorHAnsi" w:cstheme="majorHAnsi"/>
          <w:bCs/>
          <w:sz w:val="22"/>
          <w:szCs w:val="22"/>
        </w:rPr>
      </w:pPr>
      <w:r w:rsidRPr="00793D52">
        <w:rPr>
          <w:rFonts w:asciiTheme="majorHAnsi" w:hAnsiTheme="majorHAnsi" w:cstheme="majorHAnsi"/>
          <w:bCs/>
          <w:sz w:val="22"/>
          <w:szCs w:val="22"/>
        </w:rPr>
        <w:t>92055 La Défense Cedex</w:t>
      </w:r>
    </w:p>
    <w:p w14:paraId="6AB430DB" w14:textId="77777777" w:rsidR="00777C28" w:rsidRPr="00793D52" w:rsidRDefault="00777C28">
      <w:pPr>
        <w:pStyle w:val="Standard"/>
        <w:tabs>
          <w:tab w:val="left" w:pos="851"/>
        </w:tabs>
        <w:jc w:val="both"/>
        <w:rPr>
          <w:rFonts w:asciiTheme="majorHAnsi" w:hAnsiTheme="majorHAnsi" w:cstheme="majorHAnsi"/>
          <w:bCs/>
          <w:sz w:val="22"/>
          <w:szCs w:val="22"/>
        </w:rPr>
      </w:pPr>
    </w:p>
    <w:p w14:paraId="1DC3352D" w14:textId="77777777" w:rsidR="00777C28" w:rsidRPr="00793D52" w:rsidRDefault="00777C28">
      <w:pPr>
        <w:pStyle w:val="Standard"/>
        <w:tabs>
          <w:tab w:val="left" w:pos="851"/>
        </w:tabs>
        <w:jc w:val="both"/>
        <w:rPr>
          <w:rFonts w:asciiTheme="majorHAnsi" w:hAnsiTheme="majorHAnsi" w:cstheme="majorHAnsi"/>
          <w:bCs/>
          <w:sz w:val="22"/>
          <w:szCs w:val="22"/>
        </w:rPr>
      </w:pPr>
    </w:p>
    <w:p w14:paraId="64DBBD3D" w14:textId="1E0976D3" w:rsidR="00777C28" w:rsidRPr="00793D52" w:rsidRDefault="000953D6">
      <w:pPr>
        <w:pStyle w:val="Standard"/>
        <w:tabs>
          <w:tab w:val="left" w:pos="426"/>
          <w:tab w:val="left" w:pos="851"/>
          <w:tab w:val="left" w:pos="5103"/>
        </w:tabs>
        <w:jc w:val="both"/>
        <w:rPr>
          <w:rFonts w:asciiTheme="majorHAnsi" w:hAnsiTheme="majorHAnsi" w:cstheme="majorHAnsi"/>
          <w:sz w:val="22"/>
          <w:szCs w:val="22"/>
        </w:rPr>
      </w:pPr>
      <w:proofErr w:type="gramStart"/>
      <w:r w:rsidRPr="000953D6">
        <w:rPr>
          <w:rFonts w:ascii="Wingdings" w:eastAsia="Wingdings" w:hAnsi="Wingdings" w:cs="Wingdings"/>
          <w:b/>
          <w:color w:val="66CCFF"/>
          <w:sz w:val="22"/>
          <w:szCs w:val="22"/>
        </w:rPr>
        <w:t></w:t>
      </w:r>
      <w:r w:rsidR="00D75057" w:rsidRPr="000953D6">
        <w:rPr>
          <w:rFonts w:ascii="Arial" w:eastAsia="Arial" w:hAnsi="Arial" w:cs="Arial"/>
          <w:b/>
          <w:sz w:val="22"/>
          <w:szCs w:val="22"/>
        </w:rPr>
        <w:t xml:space="preserve">  </w:t>
      </w:r>
      <w:r w:rsidR="00D75057" w:rsidRPr="00793D52">
        <w:rPr>
          <w:rFonts w:asciiTheme="majorHAnsi" w:hAnsiTheme="majorHAnsi" w:cstheme="majorHAnsi"/>
          <w:sz w:val="22"/>
          <w:szCs w:val="22"/>
          <w:u w:val="single"/>
        </w:rPr>
        <w:t>Nom</w:t>
      </w:r>
      <w:proofErr w:type="gramEnd"/>
      <w:r w:rsidR="00D75057" w:rsidRPr="00793D52">
        <w:rPr>
          <w:rFonts w:asciiTheme="majorHAnsi" w:hAnsiTheme="majorHAnsi" w:cstheme="majorHAnsi"/>
          <w:sz w:val="22"/>
          <w:szCs w:val="22"/>
          <w:u w:val="single"/>
        </w:rPr>
        <w:t xml:space="preserve">, prénom, qualité du signataire </w:t>
      </w:r>
      <w:r w:rsidR="00640310" w:rsidRPr="00793D52">
        <w:rPr>
          <w:rFonts w:asciiTheme="majorHAnsi" w:hAnsiTheme="majorHAnsi" w:cstheme="majorHAnsi"/>
          <w:sz w:val="22"/>
          <w:szCs w:val="22"/>
          <w:u w:val="single"/>
        </w:rPr>
        <w:t>de l’accord-cadre</w:t>
      </w:r>
    </w:p>
    <w:p w14:paraId="5CF7A859" w14:textId="77777777" w:rsidR="00777C28" w:rsidRPr="00793D52" w:rsidRDefault="00777C28">
      <w:pPr>
        <w:pStyle w:val="Standard"/>
        <w:tabs>
          <w:tab w:val="left" w:pos="851"/>
        </w:tabs>
        <w:jc w:val="both"/>
        <w:rPr>
          <w:rFonts w:asciiTheme="majorHAnsi" w:hAnsiTheme="majorHAnsi" w:cstheme="majorHAnsi"/>
          <w:bCs/>
          <w:iCs/>
          <w:sz w:val="22"/>
          <w:szCs w:val="22"/>
        </w:rPr>
      </w:pPr>
    </w:p>
    <w:p w14:paraId="24023A59" w14:textId="043A3DE3" w:rsidR="00777C28" w:rsidRPr="00793D52" w:rsidRDefault="00D75057" w:rsidP="00CD0EB5">
      <w:pPr>
        <w:jc w:val="both"/>
        <w:rPr>
          <w:rFonts w:asciiTheme="majorHAnsi" w:hAnsiTheme="majorHAnsi" w:cstheme="majorHAnsi"/>
          <w:bCs/>
          <w:iCs/>
          <w:sz w:val="22"/>
          <w:szCs w:val="22"/>
        </w:rPr>
      </w:pPr>
      <w:r w:rsidRPr="00793D52">
        <w:rPr>
          <w:rFonts w:asciiTheme="majorHAnsi" w:hAnsiTheme="majorHAnsi" w:cstheme="majorHAnsi"/>
          <w:bCs/>
          <w:iCs/>
          <w:sz w:val="22"/>
          <w:szCs w:val="22"/>
        </w:rPr>
        <w:t xml:space="preserve">Le pouvoir adjudicateur est représenté par </w:t>
      </w:r>
      <w:r w:rsidR="00F848E0" w:rsidRPr="00793D52">
        <w:rPr>
          <w:rFonts w:asciiTheme="majorHAnsi" w:hAnsiTheme="majorHAnsi" w:cstheme="majorHAnsi"/>
          <w:bCs/>
          <w:iCs/>
          <w:sz w:val="22"/>
          <w:szCs w:val="22"/>
        </w:rPr>
        <w:t>M</w:t>
      </w:r>
      <w:r w:rsidR="00DB1B5F" w:rsidRPr="00793D52">
        <w:rPr>
          <w:rFonts w:asciiTheme="majorHAnsi" w:hAnsiTheme="majorHAnsi" w:cstheme="majorHAnsi"/>
          <w:bCs/>
          <w:iCs/>
          <w:sz w:val="22"/>
          <w:szCs w:val="22"/>
        </w:rPr>
        <w:t xml:space="preserve">adame </w:t>
      </w:r>
      <w:r w:rsidR="000568D3">
        <w:rPr>
          <w:rFonts w:asciiTheme="majorHAnsi" w:hAnsiTheme="majorHAnsi" w:cstheme="majorHAnsi"/>
          <w:bCs/>
          <w:iCs/>
          <w:sz w:val="22"/>
          <w:szCs w:val="22"/>
        </w:rPr>
        <w:t xml:space="preserve">Floriane </w:t>
      </w:r>
      <w:proofErr w:type="spellStart"/>
      <w:r w:rsidR="000568D3">
        <w:rPr>
          <w:rFonts w:asciiTheme="majorHAnsi" w:hAnsiTheme="majorHAnsi" w:cstheme="majorHAnsi"/>
          <w:bCs/>
          <w:iCs/>
          <w:sz w:val="22"/>
          <w:szCs w:val="22"/>
        </w:rPr>
        <w:t>Torchin</w:t>
      </w:r>
      <w:proofErr w:type="spellEnd"/>
      <w:r w:rsidR="002D55CB" w:rsidRPr="00793D52">
        <w:rPr>
          <w:rFonts w:asciiTheme="majorHAnsi" w:hAnsiTheme="majorHAnsi" w:cstheme="majorHAnsi"/>
          <w:bCs/>
          <w:iCs/>
          <w:sz w:val="22"/>
          <w:szCs w:val="22"/>
        </w:rPr>
        <w:t>, Directrice des</w:t>
      </w:r>
      <w:r w:rsidR="000568D3" w:rsidRPr="000568D3">
        <w:rPr>
          <w:rFonts w:asciiTheme="majorHAnsi" w:hAnsiTheme="majorHAnsi" w:cstheme="majorHAnsi"/>
          <w:bCs/>
          <w:sz w:val="22"/>
          <w:szCs w:val="22"/>
        </w:rPr>
        <w:t xml:space="preserve"> Transports ferroviaires et fluviaux et des Ports</w:t>
      </w:r>
      <w:r w:rsidR="000568D3">
        <w:rPr>
          <w:rFonts w:asciiTheme="majorHAnsi" w:hAnsiTheme="majorHAnsi" w:cstheme="majorHAnsi"/>
          <w:bCs/>
          <w:sz w:val="22"/>
          <w:szCs w:val="22"/>
        </w:rPr>
        <w:t xml:space="preserve"> </w:t>
      </w:r>
      <w:r w:rsidR="002D55CB" w:rsidRPr="00793D52">
        <w:rPr>
          <w:rFonts w:asciiTheme="majorHAnsi" w:hAnsiTheme="majorHAnsi" w:cstheme="majorHAnsi"/>
          <w:bCs/>
          <w:iCs/>
          <w:sz w:val="22"/>
          <w:szCs w:val="22"/>
        </w:rPr>
        <w:t xml:space="preserve">ou son représentant. </w:t>
      </w:r>
    </w:p>
    <w:p w14:paraId="04851DE9" w14:textId="77777777" w:rsidR="00777C28" w:rsidRPr="00793D52" w:rsidRDefault="00777C28">
      <w:pPr>
        <w:pStyle w:val="Standard"/>
        <w:tabs>
          <w:tab w:val="left" w:pos="851"/>
        </w:tabs>
        <w:jc w:val="both"/>
        <w:rPr>
          <w:rFonts w:asciiTheme="majorHAnsi" w:hAnsiTheme="majorHAnsi" w:cstheme="majorHAnsi"/>
          <w:sz w:val="22"/>
          <w:szCs w:val="22"/>
        </w:rPr>
      </w:pPr>
    </w:p>
    <w:p w14:paraId="01D92241" w14:textId="77777777" w:rsidR="00777C28" w:rsidRPr="00793D52" w:rsidRDefault="00777C28">
      <w:pPr>
        <w:pStyle w:val="Standard"/>
        <w:tabs>
          <w:tab w:val="left" w:pos="851"/>
        </w:tabs>
        <w:jc w:val="both"/>
        <w:rPr>
          <w:rFonts w:asciiTheme="majorHAnsi" w:hAnsiTheme="majorHAnsi" w:cstheme="majorHAnsi"/>
          <w:sz w:val="22"/>
          <w:szCs w:val="22"/>
        </w:rPr>
      </w:pPr>
    </w:p>
    <w:p w14:paraId="0203CA58" w14:textId="6636B492" w:rsidR="00777C28" w:rsidRPr="00553280" w:rsidRDefault="000953D6">
      <w:pPr>
        <w:pStyle w:val="Standard"/>
        <w:tabs>
          <w:tab w:val="left" w:pos="851"/>
        </w:tabs>
        <w:jc w:val="both"/>
        <w:rPr>
          <w:rFonts w:asciiTheme="majorHAnsi" w:hAnsiTheme="majorHAnsi" w:cstheme="majorHAnsi"/>
          <w:sz w:val="22"/>
          <w:szCs w:val="22"/>
        </w:rPr>
      </w:pPr>
      <w:proofErr w:type="gramStart"/>
      <w:r w:rsidRPr="000953D6">
        <w:rPr>
          <w:rFonts w:ascii="Wingdings" w:eastAsia="Wingdings" w:hAnsi="Wingdings" w:cs="Wingdings"/>
          <w:b/>
          <w:color w:val="66CCFF"/>
          <w:sz w:val="22"/>
          <w:szCs w:val="22"/>
        </w:rPr>
        <w:t></w:t>
      </w:r>
      <w:r w:rsidR="00D75057" w:rsidRPr="000953D6">
        <w:rPr>
          <w:rFonts w:ascii="Arial" w:eastAsia="Arial" w:hAnsi="Arial" w:cs="Arial"/>
          <w:sz w:val="22"/>
          <w:szCs w:val="22"/>
        </w:rPr>
        <w:t xml:space="preserve"> </w:t>
      </w:r>
      <w:r w:rsidRPr="000953D6">
        <w:rPr>
          <w:rFonts w:ascii="Arial" w:eastAsia="Arial" w:hAnsi="Arial" w:cs="Arial"/>
          <w:sz w:val="22"/>
          <w:szCs w:val="22"/>
        </w:rPr>
        <w:t xml:space="preserve"> </w:t>
      </w:r>
      <w:r w:rsidR="00D75057" w:rsidRPr="00553280">
        <w:rPr>
          <w:rFonts w:asciiTheme="majorHAnsi" w:hAnsiTheme="majorHAnsi" w:cstheme="majorHAnsi"/>
          <w:sz w:val="22"/>
          <w:szCs w:val="22"/>
          <w:u w:val="single"/>
        </w:rPr>
        <w:t>Personnes</w:t>
      </w:r>
      <w:proofErr w:type="gramEnd"/>
      <w:r w:rsidR="00D75057" w:rsidRPr="00553280">
        <w:rPr>
          <w:rFonts w:asciiTheme="majorHAnsi" w:hAnsiTheme="majorHAnsi" w:cstheme="majorHAnsi"/>
          <w:sz w:val="22"/>
          <w:szCs w:val="22"/>
          <w:u w:val="single"/>
        </w:rPr>
        <w:t xml:space="preserve"> habilitées à donner les renseignements</w:t>
      </w:r>
      <w:r w:rsidR="00D75057" w:rsidRPr="00553280">
        <w:rPr>
          <w:rFonts w:asciiTheme="majorHAnsi" w:hAnsiTheme="majorHAnsi" w:cstheme="majorHAnsi"/>
          <w:sz w:val="22"/>
          <w:szCs w:val="22"/>
        </w:rPr>
        <w:t xml:space="preserve"> prévus aux articles R.2191-59 à R.2191-62 du code de la commande publique (nantissements ou cessions de créances)</w:t>
      </w:r>
    </w:p>
    <w:p w14:paraId="415601CA" w14:textId="0D3C40CD" w:rsidR="002D55CB" w:rsidRDefault="002D55CB" w:rsidP="00553280">
      <w:pPr>
        <w:pStyle w:val="Standard"/>
        <w:tabs>
          <w:tab w:val="left" w:pos="851"/>
        </w:tabs>
        <w:jc w:val="center"/>
        <w:rPr>
          <w:rFonts w:asciiTheme="majorHAnsi" w:hAnsiTheme="majorHAnsi" w:cstheme="majorHAnsi"/>
          <w:bCs/>
          <w:sz w:val="22"/>
          <w:szCs w:val="22"/>
        </w:rPr>
      </w:pPr>
    </w:p>
    <w:p w14:paraId="5B8EBB62" w14:textId="3315DA9A" w:rsidR="00755F0A" w:rsidRPr="00553280" w:rsidRDefault="00755F0A" w:rsidP="00553280">
      <w:pPr>
        <w:pStyle w:val="Standard"/>
        <w:tabs>
          <w:tab w:val="left" w:pos="851"/>
        </w:tabs>
        <w:jc w:val="center"/>
        <w:rPr>
          <w:rFonts w:asciiTheme="majorHAnsi" w:hAnsiTheme="majorHAnsi" w:cstheme="majorHAnsi"/>
          <w:bCs/>
          <w:sz w:val="22"/>
          <w:szCs w:val="22"/>
        </w:rPr>
      </w:pPr>
      <w:r w:rsidRPr="00755F0A">
        <w:rPr>
          <w:rFonts w:asciiTheme="majorHAnsi" w:hAnsiTheme="majorHAnsi" w:cstheme="majorHAnsi"/>
          <w:bCs/>
          <w:sz w:val="22"/>
          <w:szCs w:val="22"/>
        </w:rPr>
        <w:t>Madame Virginie Da-Silva</w:t>
      </w:r>
    </w:p>
    <w:p w14:paraId="7128D794" w14:textId="25EAA4CD" w:rsidR="00F122A3" w:rsidRPr="00553280" w:rsidRDefault="00F122A3" w:rsidP="00553280">
      <w:pPr>
        <w:pStyle w:val="Standard"/>
        <w:tabs>
          <w:tab w:val="left" w:pos="851"/>
        </w:tabs>
        <w:jc w:val="center"/>
        <w:rPr>
          <w:rFonts w:asciiTheme="majorHAnsi" w:hAnsiTheme="majorHAnsi" w:cstheme="majorHAnsi"/>
          <w:bCs/>
          <w:sz w:val="22"/>
          <w:szCs w:val="22"/>
        </w:rPr>
      </w:pPr>
      <w:r w:rsidRPr="00553280">
        <w:rPr>
          <w:rFonts w:asciiTheme="majorHAnsi" w:hAnsiTheme="majorHAnsi" w:cstheme="majorHAnsi"/>
          <w:bCs/>
          <w:sz w:val="22"/>
          <w:szCs w:val="22"/>
        </w:rPr>
        <w:t xml:space="preserve">Ministère </w:t>
      </w:r>
      <w:r w:rsidR="00281001">
        <w:rPr>
          <w:rFonts w:asciiTheme="majorHAnsi" w:hAnsiTheme="majorHAnsi" w:cstheme="majorHAnsi"/>
          <w:bCs/>
          <w:sz w:val="22"/>
          <w:szCs w:val="22"/>
        </w:rPr>
        <w:t>de l’aménagement du territoire</w:t>
      </w:r>
      <w:r w:rsidR="00AE0D64" w:rsidRPr="00553280">
        <w:rPr>
          <w:rFonts w:asciiTheme="majorHAnsi" w:hAnsiTheme="majorHAnsi" w:cstheme="majorHAnsi"/>
          <w:bCs/>
          <w:sz w:val="22"/>
          <w:szCs w:val="22"/>
        </w:rPr>
        <w:t xml:space="preserve"> et de la </w:t>
      </w:r>
      <w:r w:rsidR="00281001">
        <w:rPr>
          <w:rFonts w:asciiTheme="majorHAnsi" w:hAnsiTheme="majorHAnsi" w:cstheme="majorHAnsi"/>
          <w:bCs/>
          <w:sz w:val="22"/>
          <w:szCs w:val="22"/>
        </w:rPr>
        <w:t>d</w:t>
      </w:r>
      <w:r w:rsidR="00AE0D64" w:rsidRPr="00553280">
        <w:rPr>
          <w:rFonts w:asciiTheme="majorHAnsi" w:hAnsiTheme="majorHAnsi" w:cstheme="majorHAnsi"/>
          <w:bCs/>
          <w:sz w:val="22"/>
          <w:szCs w:val="22"/>
        </w:rPr>
        <w:t>écentralisation</w:t>
      </w:r>
      <w:r w:rsidR="00553280">
        <w:rPr>
          <w:rFonts w:asciiTheme="majorHAnsi" w:hAnsiTheme="majorHAnsi" w:cstheme="majorHAnsi"/>
          <w:bCs/>
          <w:sz w:val="22"/>
          <w:szCs w:val="22"/>
        </w:rPr>
        <w:t xml:space="preserve"> – MPTD</w:t>
      </w:r>
    </w:p>
    <w:p w14:paraId="1748314B" w14:textId="48EA4B82" w:rsidR="00F122A3" w:rsidRDefault="00F122A3" w:rsidP="00553280">
      <w:pPr>
        <w:pStyle w:val="Standard"/>
        <w:tabs>
          <w:tab w:val="left" w:pos="851"/>
        </w:tabs>
        <w:jc w:val="center"/>
        <w:rPr>
          <w:rFonts w:asciiTheme="majorHAnsi" w:hAnsiTheme="majorHAnsi" w:cstheme="majorHAnsi"/>
          <w:bCs/>
          <w:sz w:val="22"/>
          <w:szCs w:val="22"/>
        </w:rPr>
      </w:pPr>
      <w:r w:rsidRPr="00553280">
        <w:rPr>
          <w:rFonts w:asciiTheme="majorHAnsi" w:hAnsiTheme="majorHAnsi" w:cstheme="majorHAnsi"/>
          <w:bCs/>
          <w:sz w:val="22"/>
          <w:szCs w:val="22"/>
        </w:rPr>
        <w:lastRenderedPageBreak/>
        <w:t>Direction générale des infrastructures, des transports et des mobilités – DGITM</w:t>
      </w:r>
    </w:p>
    <w:p w14:paraId="31320D7C" w14:textId="77777777" w:rsidR="00755F0A" w:rsidRPr="00755F0A" w:rsidRDefault="00755F0A" w:rsidP="00755F0A">
      <w:pPr>
        <w:pStyle w:val="Standard"/>
        <w:tabs>
          <w:tab w:val="left" w:pos="851"/>
        </w:tabs>
        <w:jc w:val="center"/>
        <w:rPr>
          <w:rFonts w:asciiTheme="majorHAnsi" w:hAnsiTheme="majorHAnsi" w:cstheme="majorHAnsi"/>
          <w:bCs/>
          <w:sz w:val="22"/>
          <w:szCs w:val="22"/>
        </w:rPr>
      </w:pPr>
      <w:r w:rsidRPr="00755F0A">
        <w:rPr>
          <w:rFonts w:asciiTheme="majorHAnsi" w:hAnsiTheme="majorHAnsi" w:cstheme="majorHAnsi"/>
          <w:bCs/>
          <w:sz w:val="22"/>
          <w:szCs w:val="22"/>
        </w:rPr>
        <w:t>Direction des Transports ferroviaires et fluviaux et des Ports</w:t>
      </w:r>
    </w:p>
    <w:p w14:paraId="5F5F932A" w14:textId="683C1647" w:rsidR="00755F0A" w:rsidRDefault="00755F0A" w:rsidP="00755F0A">
      <w:pPr>
        <w:pStyle w:val="Standard"/>
        <w:tabs>
          <w:tab w:val="left" w:pos="851"/>
        </w:tabs>
        <w:jc w:val="center"/>
        <w:rPr>
          <w:rFonts w:asciiTheme="majorHAnsi" w:hAnsiTheme="majorHAnsi" w:cstheme="majorHAnsi"/>
          <w:bCs/>
          <w:sz w:val="22"/>
          <w:szCs w:val="22"/>
        </w:rPr>
      </w:pPr>
      <w:r w:rsidRPr="00755F0A">
        <w:rPr>
          <w:rFonts w:asciiTheme="majorHAnsi" w:hAnsiTheme="majorHAnsi" w:cstheme="majorHAnsi"/>
          <w:bCs/>
          <w:sz w:val="22"/>
          <w:szCs w:val="22"/>
        </w:rPr>
        <w:t>Bureau du fret ferroviaire et du transport combiné (SF4)</w:t>
      </w:r>
    </w:p>
    <w:p w14:paraId="68ACDDC6" w14:textId="25ECA6A0" w:rsidR="00777C28" w:rsidRPr="00553280" w:rsidRDefault="00D75057" w:rsidP="00553280">
      <w:pPr>
        <w:pStyle w:val="Standard"/>
        <w:tabs>
          <w:tab w:val="left" w:pos="851"/>
        </w:tabs>
        <w:jc w:val="center"/>
        <w:rPr>
          <w:rFonts w:asciiTheme="majorHAnsi" w:hAnsiTheme="majorHAnsi" w:cstheme="majorHAnsi"/>
          <w:bCs/>
          <w:sz w:val="22"/>
          <w:szCs w:val="22"/>
        </w:rPr>
      </w:pPr>
      <w:r w:rsidRPr="00553280">
        <w:rPr>
          <w:rFonts w:asciiTheme="majorHAnsi" w:hAnsiTheme="majorHAnsi" w:cstheme="majorHAnsi"/>
          <w:bCs/>
          <w:sz w:val="22"/>
          <w:szCs w:val="22"/>
        </w:rPr>
        <w:t>Tour Séquoia</w:t>
      </w:r>
    </w:p>
    <w:p w14:paraId="4AC4E2C6" w14:textId="77777777" w:rsidR="00777C28" w:rsidRPr="00553280" w:rsidRDefault="00D75057" w:rsidP="00553280">
      <w:pPr>
        <w:pStyle w:val="Standard"/>
        <w:tabs>
          <w:tab w:val="left" w:pos="851"/>
        </w:tabs>
        <w:jc w:val="center"/>
        <w:rPr>
          <w:rFonts w:asciiTheme="majorHAnsi" w:hAnsiTheme="majorHAnsi" w:cstheme="majorHAnsi"/>
          <w:bCs/>
          <w:sz w:val="22"/>
          <w:szCs w:val="22"/>
        </w:rPr>
      </w:pPr>
      <w:r w:rsidRPr="00553280">
        <w:rPr>
          <w:rFonts w:asciiTheme="majorHAnsi" w:hAnsiTheme="majorHAnsi" w:cstheme="majorHAnsi"/>
          <w:bCs/>
          <w:sz w:val="22"/>
          <w:szCs w:val="22"/>
        </w:rPr>
        <w:t>1 Place Carpeaux</w:t>
      </w:r>
    </w:p>
    <w:p w14:paraId="7E3CAAB4" w14:textId="4964F073" w:rsidR="00777C28" w:rsidRDefault="00D75057" w:rsidP="00553280">
      <w:pPr>
        <w:pStyle w:val="Standard"/>
        <w:tabs>
          <w:tab w:val="left" w:pos="851"/>
        </w:tabs>
        <w:jc w:val="center"/>
        <w:rPr>
          <w:rFonts w:asciiTheme="majorHAnsi" w:hAnsiTheme="majorHAnsi" w:cstheme="majorHAnsi"/>
          <w:sz w:val="22"/>
          <w:szCs w:val="22"/>
        </w:rPr>
      </w:pPr>
      <w:r w:rsidRPr="00553280">
        <w:rPr>
          <w:rFonts w:asciiTheme="majorHAnsi" w:hAnsiTheme="majorHAnsi" w:cstheme="majorHAnsi"/>
          <w:sz w:val="22"/>
          <w:szCs w:val="22"/>
        </w:rPr>
        <w:t>92055 Paris La Défense Cedex</w:t>
      </w:r>
    </w:p>
    <w:p w14:paraId="40695474" w14:textId="77777777" w:rsidR="000568D3" w:rsidRPr="00553280" w:rsidRDefault="000568D3" w:rsidP="00553280">
      <w:pPr>
        <w:pStyle w:val="Standard"/>
        <w:tabs>
          <w:tab w:val="left" w:pos="851"/>
        </w:tabs>
        <w:jc w:val="center"/>
        <w:rPr>
          <w:rFonts w:asciiTheme="majorHAnsi" w:hAnsiTheme="majorHAnsi" w:cstheme="majorHAnsi"/>
          <w:sz w:val="22"/>
          <w:szCs w:val="22"/>
        </w:rPr>
      </w:pPr>
    </w:p>
    <w:p w14:paraId="090A36E0" w14:textId="694ACAE3" w:rsidR="00685E6F" w:rsidRDefault="00D75057" w:rsidP="000568D3">
      <w:pPr>
        <w:pStyle w:val="Standard"/>
        <w:tabs>
          <w:tab w:val="left" w:pos="851"/>
        </w:tabs>
        <w:jc w:val="both"/>
        <w:rPr>
          <w:rFonts w:asciiTheme="majorHAnsi" w:hAnsiTheme="majorHAnsi" w:cstheme="majorHAnsi"/>
          <w:sz w:val="22"/>
          <w:szCs w:val="22"/>
        </w:rPr>
      </w:pPr>
      <w:r w:rsidRPr="00553280">
        <w:rPr>
          <w:rFonts w:asciiTheme="majorHAnsi" w:hAnsiTheme="majorHAnsi" w:cstheme="majorHAnsi"/>
          <w:sz w:val="22"/>
          <w:szCs w:val="22"/>
          <w:u w:val="single"/>
        </w:rPr>
        <w:t>Courriel</w:t>
      </w:r>
      <w:r w:rsidRPr="00553280">
        <w:rPr>
          <w:rFonts w:asciiTheme="majorHAnsi" w:hAnsiTheme="majorHAnsi" w:cstheme="majorHAnsi"/>
          <w:sz w:val="22"/>
          <w:szCs w:val="22"/>
        </w:rPr>
        <w:t xml:space="preserve"> : </w:t>
      </w:r>
      <w:r w:rsidR="0041466C" w:rsidRPr="0041466C">
        <w:rPr>
          <w:rFonts w:asciiTheme="majorHAnsi" w:hAnsiTheme="majorHAnsi" w:cstheme="majorHAnsi"/>
          <w:sz w:val="22"/>
          <w:szCs w:val="22"/>
        </w:rPr>
        <w:t>sfc4.dtffp.dgitm@developpement-durable.gouv.fr</w:t>
      </w:r>
    </w:p>
    <w:p w14:paraId="56C6F4DC" w14:textId="77777777" w:rsidR="00755F0A" w:rsidRPr="00685E6F" w:rsidRDefault="00755F0A" w:rsidP="000568D3">
      <w:pPr>
        <w:pStyle w:val="Standard"/>
        <w:tabs>
          <w:tab w:val="left" w:pos="851"/>
        </w:tabs>
        <w:jc w:val="both"/>
        <w:rPr>
          <w:rStyle w:val="Lienhypertexte"/>
        </w:rPr>
      </w:pPr>
    </w:p>
    <w:p w14:paraId="0CD7E8A4" w14:textId="77777777" w:rsidR="0025366D" w:rsidRPr="00553280" w:rsidRDefault="0025366D" w:rsidP="0025366D">
      <w:pPr>
        <w:pStyle w:val="Standard"/>
        <w:tabs>
          <w:tab w:val="left" w:pos="851"/>
        </w:tabs>
        <w:jc w:val="both"/>
        <w:rPr>
          <w:rFonts w:asciiTheme="majorHAnsi" w:hAnsiTheme="majorHAnsi" w:cstheme="majorHAnsi"/>
          <w:sz w:val="22"/>
          <w:szCs w:val="22"/>
        </w:rPr>
      </w:pPr>
    </w:p>
    <w:p w14:paraId="13F6C4E8" w14:textId="77777777" w:rsidR="0025366D" w:rsidRPr="00553280" w:rsidRDefault="0025366D" w:rsidP="0025366D">
      <w:pPr>
        <w:pStyle w:val="Standard"/>
        <w:tabs>
          <w:tab w:val="left" w:pos="851"/>
        </w:tabs>
        <w:jc w:val="both"/>
        <w:rPr>
          <w:rFonts w:asciiTheme="majorHAnsi" w:hAnsiTheme="majorHAnsi" w:cstheme="majorHAnsi"/>
          <w:sz w:val="22"/>
          <w:szCs w:val="22"/>
        </w:rPr>
      </w:pPr>
    </w:p>
    <w:p w14:paraId="740F58FA" w14:textId="5DFFC401" w:rsidR="00777C28" w:rsidRPr="00553280" w:rsidRDefault="000953D6">
      <w:pPr>
        <w:pStyle w:val="Standard"/>
        <w:tabs>
          <w:tab w:val="left" w:pos="720"/>
          <w:tab w:val="left" w:pos="851"/>
        </w:tabs>
        <w:jc w:val="both"/>
        <w:rPr>
          <w:rFonts w:asciiTheme="majorHAnsi" w:hAnsiTheme="majorHAnsi" w:cstheme="majorHAnsi"/>
          <w:sz w:val="22"/>
          <w:szCs w:val="22"/>
        </w:rPr>
      </w:pPr>
      <w:proofErr w:type="gramStart"/>
      <w:r w:rsidRPr="000953D6">
        <w:rPr>
          <w:rFonts w:ascii="Wingdings" w:eastAsia="Wingdings" w:hAnsi="Wingdings" w:cs="Wingdings"/>
          <w:b/>
          <w:color w:val="66CCFF"/>
          <w:sz w:val="22"/>
          <w:szCs w:val="22"/>
        </w:rPr>
        <w:t></w:t>
      </w:r>
      <w:r w:rsidR="00D75057" w:rsidRPr="000953D6">
        <w:rPr>
          <w:rFonts w:ascii="Arial" w:eastAsia="Arial" w:hAnsi="Arial" w:cs="Arial"/>
          <w:b/>
          <w:sz w:val="22"/>
          <w:szCs w:val="22"/>
        </w:rPr>
        <w:t xml:space="preserve">  </w:t>
      </w:r>
      <w:r w:rsidR="00D75057" w:rsidRPr="00553280">
        <w:rPr>
          <w:rFonts w:asciiTheme="majorHAnsi" w:hAnsiTheme="majorHAnsi" w:cstheme="majorHAnsi"/>
          <w:sz w:val="22"/>
          <w:szCs w:val="22"/>
          <w:u w:val="single"/>
        </w:rPr>
        <w:t>Désignation</w:t>
      </w:r>
      <w:proofErr w:type="gramEnd"/>
      <w:r w:rsidR="00D75057" w:rsidRPr="00553280">
        <w:rPr>
          <w:rFonts w:asciiTheme="majorHAnsi" w:hAnsiTheme="majorHAnsi" w:cstheme="majorHAnsi"/>
          <w:sz w:val="22"/>
          <w:szCs w:val="22"/>
          <w:u w:val="single"/>
        </w:rPr>
        <w:t>, adresse, numéro de téléphone du comptable assignataire</w:t>
      </w:r>
    </w:p>
    <w:p w14:paraId="0BD55D7E" w14:textId="77777777" w:rsidR="00777C28" w:rsidRPr="00553280" w:rsidRDefault="00777C28">
      <w:pPr>
        <w:pStyle w:val="Standard"/>
        <w:tabs>
          <w:tab w:val="left" w:pos="720"/>
          <w:tab w:val="left" w:pos="851"/>
        </w:tabs>
        <w:jc w:val="both"/>
        <w:rPr>
          <w:rFonts w:asciiTheme="majorHAnsi" w:hAnsiTheme="majorHAnsi" w:cstheme="majorHAnsi"/>
          <w:i/>
          <w:iCs/>
          <w:sz w:val="22"/>
          <w:szCs w:val="22"/>
        </w:rPr>
      </w:pPr>
    </w:p>
    <w:p w14:paraId="13706931" w14:textId="089EF0A2" w:rsidR="00777C28" w:rsidRPr="00553280" w:rsidRDefault="00D75057">
      <w:pPr>
        <w:pStyle w:val="fcase2metab"/>
        <w:spacing w:after="60"/>
        <w:ind w:left="0" w:firstLine="0"/>
        <w:jc w:val="center"/>
        <w:rPr>
          <w:rFonts w:asciiTheme="majorHAnsi" w:hAnsiTheme="majorHAnsi" w:cstheme="majorHAnsi"/>
          <w:sz w:val="22"/>
          <w:szCs w:val="22"/>
        </w:rPr>
      </w:pPr>
      <w:r w:rsidRPr="00553280">
        <w:rPr>
          <w:rFonts w:asciiTheme="majorHAnsi" w:hAnsiTheme="majorHAnsi" w:cstheme="majorHAnsi"/>
          <w:sz w:val="22"/>
          <w:szCs w:val="22"/>
        </w:rPr>
        <w:t>Service du contrôle budgétaire et comptable ministériel du M</w:t>
      </w:r>
      <w:r w:rsidR="008C77C2">
        <w:rPr>
          <w:rFonts w:asciiTheme="majorHAnsi" w:hAnsiTheme="majorHAnsi" w:cstheme="majorHAnsi"/>
          <w:sz w:val="22"/>
          <w:szCs w:val="22"/>
        </w:rPr>
        <w:t>ATD</w:t>
      </w:r>
    </w:p>
    <w:p w14:paraId="5A803C0A" w14:textId="77777777" w:rsidR="00777C28" w:rsidRPr="00553280" w:rsidRDefault="00D75057">
      <w:pPr>
        <w:pStyle w:val="fcase2metab"/>
        <w:spacing w:after="60"/>
        <w:jc w:val="center"/>
        <w:rPr>
          <w:rFonts w:asciiTheme="majorHAnsi" w:hAnsiTheme="majorHAnsi" w:cstheme="majorHAnsi"/>
          <w:sz w:val="22"/>
          <w:szCs w:val="22"/>
        </w:rPr>
      </w:pPr>
      <w:r w:rsidRPr="00553280">
        <w:rPr>
          <w:rFonts w:asciiTheme="majorHAnsi" w:hAnsiTheme="majorHAnsi" w:cstheme="majorHAnsi"/>
          <w:sz w:val="22"/>
          <w:szCs w:val="22"/>
        </w:rPr>
        <w:t>DCM - Service facturier</w:t>
      </w:r>
    </w:p>
    <w:p w14:paraId="048C312A" w14:textId="77777777" w:rsidR="00777C28" w:rsidRPr="00553280" w:rsidRDefault="00D75057">
      <w:pPr>
        <w:pStyle w:val="fcase2metab"/>
        <w:spacing w:after="60"/>
        <w:jc w:val="center"/>
        <w:rPr>
          <w:rFonts w:asciiTheme="majorHAnsi" w:hAnsiTheme="majorHAnsi" w:cstheme="majorHAnsi"/>
          <w:sz w:val="22"/>
          <w:szCs w:val="22"/>
        </w:rPr>
      </w:pPr>
      <w:r w:rsidRPr="00553280">
        <w:rPr>
          <w:rFonts w:asciiTheme="majorHAnsi" w:hAnsiTheme="majorHAnsi" w:cstheme="majorHAnsi"/>
          <w:sz w:val="22"/>
          <w:szCs w:val="22"/>
        </w:rPr>
        <w:t>La Grande Arche</w:t>
      </w:r>
    </w:p>
    <w:p w14:paraId="1146D075" w14:textId="77777777" w:rsidR="00777C28" w:rsidRPr="00553280" w:rsidRDefault="00D75057">
      <w:pPr>
        <w:pStyle w:val="fcase2metab"/>
        <w:spacing w:after="60"/>
        <w:jc w:val="center"/>
        <w:rPr>
          <w:rFonts w:asciiTheme="majorHAnsi" w:hAnsiTheme="majorHAnsi" w:cstheme="majorHAnsi"/>
          <w:sz w:val="22"/>
          <w:szCs w:val="22"/>
        </w:rPr>
      </w:pPr>
      <w:r w:rsidRPr="00553280">
        <w:rPr>
          <w:rFonts w:asciiTheme="majorHAnsi" w:hAnsiTheme="majorHAnsi" w:cstheme="majorHAnsi"/>
          <w:sz w:val="22"/>
          <w:szCs w:val="22"/>
        </w:rPr>
        <w:t>Paroi sud</w:t>
      </w:r>
    </w:p>
    <w:p w14:paraId="64B7D4D2" w14:textId="77777777" w:rsidR="00777C28" w:rsidRPr="00553280" w:rsidRDefault="00D75057">
      <w:pPr>
        <w:pStyle w:val="fcase2metab"/>
        <w:jc w:val="center"/>
        <w:rPr>
          <w:rFonts w:asciiTheme="majorHAnsi" w:hAnsiTheme="majorHAnsi" w:cstheme="majorHAnsi"/>
          <w:sz w:val="22"/>
          <w:szCs w:val="22"/>
        </w:rPr>
      </w:pPr>
      <w:r w:rsidRPr="00553280">
        <w:rPr>
          <w:rFonts w:asciiTheme="majorHAnsi" w:hAnsiTheme="majorHAnsi" w:cstheme="majorHAnsi"/>
          <w:sz w:val="22"/>
          <w:szCs w:val="22"/>
        </w:rPr>
        <w:t>92055 LA DÉFENSE CEDEX</w:t>
      </w:r>
    </w:p>
    <w:p w14:paraId="7B6C5E97" w14:textId="77777777" w:rsidR="00777C28" w:rsidRPr="00553280" w:rsidRDefault="00777C28">
      <w:pPr>
        <w:pStyle w:val="Standard"/>
        <w:tabs>
          <w:tab w:val="left" w:pos="851"/>
        </w:tabs>
        <w:jc w:val="both"/>
        <w:rPr>
          <w:rFonts w:asciiTheme="majorHAnsi" w:hAnsiTheme="majorHAnsi" w:cstheme="majorHAnsi"/>
          <w:sz w:val="22"/>
          <w:szCs w:val="22"/>
        </w:rPr>
      </w:pPr>
    </w:p>
    <w:p w14:paraId="0775D30D" w14:textId="77777777" w:rsidR="00777C28" w:rsidRPr="00553280" w:rsidRDefault="00D75057">
      <w:pPr>
        <w:pStyle w:val="Standard"/>
        <w:tabs>
          <w:tab w:val="left" w:pos="851"/>
        </w:tabs>
        <w:jc w:val="both"/>
        <w:rPr>
          <w:rFonts w:asciiTheme="majorHAnsi" w:hAnsiTheme="majorHAnsi" w:cstheme="majorHAnsi"/>
          <w:sz w:val="22"/>
          <w:szCs w:val="22"/>
        </w:rPr>
      </w:pPr>
      <w:r w:rsidRPr="00553280">
        <w:rPr>
          <w:rFonts w:asciiTheme="majorHAnsi" w:hAnsiTheme="majorHAnsi" w:cstheme="majorHAnsi"/>
          <w:sz w:val="22"/>
          <w:szCs w:val="22"/>
        </w:rPr>
        <w:t>Téléphone : 01 40 81 67 17</w:t>
      </w:r>
    </w:p>
    <w:p w14:paraId="4E2E4781" w14:textId="77777777" w:rsidR="00777C28" w:rsidRPr="00553280" w:rsidRDefault="00D75057">
      <w:pPr>
        <w:pStyle w:val="Standard"/>
        <w:tabs>
          <w:tab w:val="left" w:pos="851"/>
        </w:tabs>
        <w:jc w:val="both"/>
        <w:rPr>
          <w:rFonts w:asciiTheme="majorHAnsi" w:hAnsiTheme="majorHAnsi" w:cstheme="majorHAnsi"/>
          <w:sz w:val="22"/>
          <w:szCs w:val="22"/>
        </w:rPr>
      </w:pPr>
      <w:r w:rsidRPr="00553280">
        <w:rPr>
          <w:rFonts w:asciiTheme="majorHAnsi" w:hAnsiTheme="majorHAnsi" w:cstheme="majorHAnsi"/>
          <w:sz w:val="22"/>
          <w:szCs w:val="22"/>
        </w:rPr>
        <w:t xml:space="preserve">Courriel : </w:t>
      </w:r>
      <w:r w:rsidRPr="00553280">
        <w:rPr>
          <w:rStyle w:val="LienInternet"/>
          <w:rFonts w:asciiTheme="majorHAnsi" w:hAnsiTheme="majorHAnsi" w:cstheme="majorHAnsi"/>
          <w:sz w:val="22"/>
          <w:szCs w:val="22"/>
        </w:rPr>
        <w:t>DCM@developpement-durable.gouv.fr</w:t>
      </w:r>
    </w:p>
    <w:p w14:paraId="4253613A" w14:textId="6B9CD61F" w:rsidR="000953D6" w:rsidRPr="00553280" w:rsidRDefault="000953D6">
      <w:pPr>
        <w:suppressAutoHyphens w:val="0"/>
        <w:textAlignment w:val="auto"/>
        <w:rPr>
          <w:rFonts w:asciiTheme="majorHAnsi" w:eastAsia="Times New Roman" w:hAnsiTheme="majorHAnsi" w:cstheme="majorHAnsi"/>
          <w:sz w:val="22"/>
          <w:szCs w:val="22"/>
          <w:lang w:bidi="ar-SA"/>
        </w:rPr>
      </w:pPr>
    </w:p>
    <w:p w14:paraId="13C5C630" w14:textId="77777777" w:rsidR="00777C28" w:rsidRPr="00553280" w:rsidRDefault="00777C28">
      <w:pPr>
        <w:pStyle w:val="fcase2metab"/>
        <w:rPr>
          <w:rFonts w:asciiTheme="majorHAnsi" w:hAnsiTheme="majorHAnsi" w:cstheme="majorHAnsi"/>
          <w:sz w:val="22"/>
          <w:szCs w:val="22"/>
        </w:rPr>
      </w:pPr>
    </w:p>
    <w:p w14:paraId="2550EA4B" w14:textId="77777777" w:rsidR="000953D6" w:rsidRPr="00553280" w:rsidRDefault="000953D6">
      <w:pPr>
        <w:pStyle w:val="fcase2metab"/>
        <w:rPr>
          <w:rFonts w:asciiTheme="majorHAnsi" w:hAnsiTheme="majorHAnsi" w:cstheme="majorHAnsi"/>
          <w:sz w:val="22"/>
          <w:szCs w:val="22"/>
        </w:rPr>
      </w:pPr>
    </w:p>
    <w:p w14:paraId="2C390455" w14:textId="77777777" w:rsidR="00777C28" w:rsidRPr="00553280" w:rsidRDefault="000953D6">
      <w:pPr>
        <w:pStyle w:val="fcase2metab"/>
        <w:rPr>
          <w:rFonts w:asciiTheme="majorHAnsi" w:hAnsiTheme="majorHAnsi" w:cstheme="majorHAnsi"/>
          <w:sz w:val="22"/>
          <w:szCs w:val="22"/>
        </w:rPr>
      </w:pPr>
      <w:proofErr w:type="gramStart"/>
      <w:r w:rsidRPr="000953D6">
        <w:rPr>
          <w:rFonts w:ascii="Wingdings" w:eastAsia="Wingdings" w:hAnsi="Wingdings" w:cs="Wingdings"/>
          <w:b/>
          <w:color w:val="66CCFF"/>
          <w:sz w:val="22"/>
          <w:szCs w:val="22"/>
        </w:rPr>
        <w:t></w:t>
      </w:r>
      <w:r w:rsidR="00D75057" w:rsidRPr="000953D6">
        <w:rPr>
          <w:rFonts w:ascii="Arial" w:eastAsia="Arial" w:hAnsi="Arial" w:cs="Arial"/>
          <w:b/>
          <w:sz w:val="22"/>
          <w:szCs w:val="22"/>
        </w:rPr>
        <w:t xml:space="preserve">  </w:t>
      </w:r>
      <w:r w:rsidR="00D75057" w:rsidRPr="00553280">
        <w:rPr>
          <w:rFonts w:asciiTheme="majorHAnsi" w:hAnsiTheme="majorHAnsi" w:cstheme="majorHAnsi"/>
          <w:sz w:val="22"/>
          <w:szCs w:val="22"/>
          <w:u w:val="single"/>
        </w:rPr>
        <w:t>Imputation</w:t>
      </w:r>
      <w:proofErr w:type="gramEnd"/>
      <w:r w:rsidR="00D75057" w:rsidRPr="00553280">
        <w:rPr>
          <w:rFonts w:asciiTheme="majorHAnsi" w:hAnsiTheme="majorHAnsi" w:cstheme="majorHAnsi"/>
          <w:sz w:val="22"/>
          <w:szCs w:val="22"/>
          <w:u w:val="single"/>
        </w:rPr>
        <w:t xml:space="preserve"> budgétaire</w:t>
      </w:r>
    </w:p>
    <w:p w14:paraId="2267F67D" w14:textId="77777777" w:rsidR="00777C28" w:rsidRPr="00553280" w:rsidRDefault="00777C28">
      <w:pPr>
        <w:pStyle w:val="fcase2metab"/>
        <w:rPr>
          <w:rFonts w:asciiTheme="majorHAnsi" w:hAnsiTheme="majorHAnsi" w:cstheme="majorHAnsi"/>
          <w:sz w:val="22"/>
          <w:szCs w:val="22"/>
        </w:rPr>
      </w:pPr>
    </w:p>
    <w:p w14:paraId="0967E970" w14:textId="2B96747E" w:rsidR="00777C28" w:rsidRPr="00553280" w:rsidRDefault="00D75057">
      <w:pPr>
        <w:pStyle w:val="fcase2metab"/>
        <w:rPr>
          <w:rFonts w:asciiTheme="majorHAnsi" w:hAnsiTheme="majorHAnsi" w:cstheme="majorHAnsi"/>
          <w:sz w:val="22"/>
          <w:szCs w:val="22"/>
        </w:rPr>
      </w:pPr>
      <w:r w:rsidRPr="00553280">
        <w:rPr>
          <w:rFonts w:asciiTheme="majorHAnsi" w:hAnsiTheme="majorHAnsi" w:cstheme="majorHAnsi"/>
          <w:sz w:val="22"/>
          <w:szCs w:val="22"/>
        </w:rPr>
        <w:t>Origine du financement : Budget de l'État – Programme 203</w:t>
      </w:r>
      <w:r w:rsidR="008C5E59" w:rsidRPr="00553280">
        <w:rPr>
          <w:rFonts w:asciiTheme="majorHAnsi" w:hAnsiTheme="majorHAnsi" w:cstheme="majorHAnsi"/>
          <w:sz w:val="22"/>
          <w:szCs w:val="22"/>
        </w:rPr>
        <w:t xml:space="preserve"> </w:t>
      </w:r>
    </w:p>
    <w:p w14:paraId="727320DC" w14:textId="77777777" w:rsidR="00777C28" w:rsidRPr="00553280" w:rsidRDefault="00777C28">
      <w:pPr>
        <w:pStyle w:val="fcase2metab"/>
        <w:rPr>
          <w:rFonts w:asciiTheme="majorHAnsi" w:hAnsiTheme="majorHAnsi" w:cstheme="majorHAnsi"/>
          <w:sz w:val="22"/>
          <w:szCs w:val="22"/>
        </w:rPr>
      </w:pPr>
    </w:p>
    <w:p w14:paraId="45C09A72" w14:textId="77777777" w:rsidR="00777C28" w:rsidRPr="00553280" w:rsidRDefault="00777C28">
      <w:pPr>
        <w:pStyle w:val="fcase2metab"/>
        <w:rPr>
          <w:rFonts w:asciiTheme="majorHAnsi" w:hAnsiTheme="majorHAnsi" w:cstheme="majorHAnsi"/>
          <w:sz w:val="22"/>
          <w:szCs w:val="22"/>
        </w:rPr>
      </w:pPr>
    </w:p>
    <w:p w14:paraId="08F1F171" w14:textId="77777777" w:rsidR="00777C28" w:rsidRPr="00553280" w:rsidRDefault="00777C28">
      <w:pPr>
        <w:pStyle w:val="fcase2metab"/>
        <w:rPr>
          <w:rFonts w:asciiTheme="majorHAnsi" w:hAnsiTheme="majorHAnsi" w:cstheme="majorHAnsi"/>
          <w:sz w:val="22"/>
          <w:szCs w:val="22"/>
        </w:rPr>
      </w:pPr>
    </w:p>
    <w:p w14:paraId="44C8305A" w14:textId="77777777" w:rsidR="00777C28" w:rsidRPr="00553280" w:rsidRDefault="00777C28">
      <w:pPr>
        <w:pStyle w:val="fcase2metab"/>
        <w:rPr>
          <w:rFonts w:asciiTheme="majorHAnsi" w:hAnsiTheme="majorHAnsi" w:cstheme="majorHAnsi"/>
          <w:sz w:val="22"/>
          <w:szCs w:val="22"/>
        </w:rPr>
      </w:pPr>
    </w:p>
    <w:p w14:paraId="4EF3BE4B" w14:textId="77777777" w:rsidR="00777C28" w:rsidRPr="00553280" w:rsidRDefault="00777C28">
      <w:pPr>
        <w:pStyle w:val="fcase2metab"/>
        <w:rPr>
          <w:rFonts w:asciiTheme="majorHAnsi" w:hAnsiTheme="majorHAnsi" w:cstheme="majorHAnsi"/>
          <w:sz w:val="22"/>
          <w:szCs w:val="22"/>
        </w:rPr>
      </w:pPr>
    </w:p>
    <w:p w14:paraId="77D815AA" w14:textId="77777777" w:rsidR="00777C28" w:rsidRPr="00553280" w:rsidRDefault="00777C28">
      <w:pPr>
        <w:pStyle w:val="fcase2metab"/>
        <w:ind w:left="0" w:firstLine="0"/>
        <w:rPr>
          <w:rFonts w:asciiTheme="majorHAnsi" w:hAnsiTheme="majorHAnsi" w:cstheme="majorHAnsi"/>
          <w:sz w:val="22"/>
          <w:szCs w:val="22"/>
        </w:rPr>
      </w:pPr>
    </w:p>
    <w:p w14:paraId="37C41378" w14:textId="77777777" w:rsidR="00777C28" w:rsidRPr="00553280" w:rsidRDefault="00D75057">
      <w:pPr>
        <w:pStyle w:val="Standard"/>
        <w:tabs>
          <w:tab w:val="left" w:pos="851"/>
          <w:tab w:val="left" w:pos="3402"/>
          <w:tab w:val="left" w:pos="6237"/>
          <w:tab w:val="left" w:pos="9072"/>
        </w:tabs>
        <w:jc w:val="both"/>
        <w:rPr>
          <w:rFonts w:asciiTheme="majorHAnsi" w:hAnsiTheme="majorHAnsi" w:cstheme="majorHAnsi"/>
          <w:sz w:val="22"/>
          <w:szCs w:val="22"/>
        </w:rPr>
      </w:pPr>
      <w:r w:rsidRPr="00553280">
        <w:rPr>
          <w:rFonts w:asciiTheme="majorHAnsi" w:hAnsiTheme="majorHAnsi" w:cstheme="majorHAnsi"/>
          <w:b/>
          <w:caps/>
          <w:sz w:val="22"/>
          <w:szCs w:val="22"/>
        </w:rPr>
        <w:t>P</w:t>
      </w:r>
      <w:r w:rsidRPr="00553280">
        <w:rPr>
          <w:rFonts w:asciiTheme="majorHAnsi" w:hAnsiTheme="majorHAnsi" w:cstheme="majorHAnsi"/>
          <w:b/>
          <w:sz w:val="22"/>
          <w:szCs w:val="22"/>
        </w:rPr>
        <w:t>our l</w:t>
      </w:r>
      <w:r w:rsidRPr="00553280">
        <w:rPr>
          <w:rFonts w:asciiTheme="majorHAnsi" w:hAnsiTheme="majorHAnsi" w:cstheme="majorHAnsi"/>
          <w:b/>
          <w:caps/>
          <w:sz w:val="22"/>
          <w:szCs w:val="22"/>
        </w:rPr>
        <w:t>’E</w:t>
      </w:r>
      <w:r w:rsidRPr="00553280">
        <w:rPr>
          <w:rFonts w:asciiTheme="majorHAnsi" w:hAnsiTheme="majorHAnsi" w:cstheme="majorHAnsi"/>
          <w:b/>
          <w:sz w:val="22"/>
          <w:szCs w:val="22"/>
        </w:rPr>
        <w:t>tat et ses établissements :</w:t>
      </w:r>
    </w:p>
    <w:p w14:paraId="782BAE0B" w14:textId="77777777" w:rsidR="00777C28" w:rsidRPr="00553280" w:rsidRDefault="00D75057">
      <w:pPr>
        <w:pStyle w:val="Standard"/>
        <w:tabs>
          <w:tab w:val="left" w:pos="851"/>
          <w:tab w:val="left" w:pos="3402"/>
          <w:tab w:val="left" w:pos="6237"/>
          <w:tab w:val="left" w:pos="9072"/>
        </w:tabs>
        <w:jc w:val="both"/>
        <w:rPr>
          <w:rFonts w:asciiTheme="majorHAnsi" w:hAnsiTheme="majorHAnsi" w:cstheme="majorHAnsi"/>
          <w:i/>
          <w:sz w:val="22"/>
          <w:szCs w:val="22"/>
        </w:rPr>
      </w:pPr>
      <w:r w:rsidRPr="00553280">
        <w:rPr>
          <w:rFonts w:asciiTheme="majorHAnsi" w:hAnsiTheme="majorHAnsi" w:cstheme="majorHAnsi"/>
          <w:i/>
          <w:sz w:val="22"/>
          <w:szCs w:val="22"/>
        </w:rPr>
        <w:t>(Visa ou avis de l’autorité chargée du contrôle financier.)</w:t>
      </w:r>
    </w:p>
    <w:p w14:paraId="3EC0D8D4" w14:textId="77777777" w:rsidR="00777C28" w:rsidRPr="00553280" w:rsidRDefault="00777C28">
      <w:pPr>
        <w:pStyle w:val="Standard"/>
        <w:tabs>
          <w:tab w:val="left" w:pos="851"/>
        </w:tabs>
        <w:rPr>
          <w:rFonts w:asciiTheme="majorHAnsi" w:hAnsiTheme="majorHAnsi" w:cstheme="majorHAnsi"/>
          <w:sz w:val="22"/>
          <w:szCs w:val="22"/>
        </w:rPr>
      </w:pPr>
    </w:p>
    <w:p w14:paraId="074B082C" w14:textId="77777777" w:rsidR="00777C28" w:rsidRPr="00553280" w:rsidRDefault="00777C28">
      <w:pPr>
        <w:pStyle w:val="Standard"/>
        <w:tabs>
          <w:tab w:val="left" w:pos="851"/>
        </w:tabs>
        <w:rPr>
          <w:rFonts w:asciiTheme="majorHAnsi" w:hAnsiTheme="majorHAnsi" w:cstheme="majorHAnsi"/>
          <w:sz w:val="22"/>
          <w:szCs w:val="22"/>
        </w:rPr>
      </w:pPr>
    </w:p>
    <w:p w14:paraId="64853A94" w14:textId="77777777" w:rsidR="00777C28" w:rsidRPr="00553280" w:rsidRDefault="00777C28">
      <w:pPr>
        <w:pStyle w:val="Standard"/>
        <w:tabs>
          <w:tab w:val="left" w:pos="851"/>
        </w:tabs>
        <w:rPr>
          <w:rFonts w:asciiTheme="majorHAnsi" w:hAnsiTheme="majorHAnsi" w:cstheme="majorHAnsi"/>
          <w:sz w:val="22"/>
          <w:szCs w:val="22"/>
        </w:rPr>
      </w:pPr>
    </w:p>
    <w:p w14:paraId="66251B40" w14:textId="77777777" w:rsidR="00777C28" w:rsidRPr="00553280" w:rsidRDefault="00777C28">
      <w:pPr>
        <w:pStyle w:val="Standard"/>
        <w:tabs>
          <w:tab w:val="left" w:pos="851"/>
        </w:tabs>
        <w:rPr>
          <w:rFonts w:asciiTheme="majorHAnsi" w:hAnsiTheme="majorHAnsi" w:cstheme="majorHAnsi"/>
          <w:sz w:val="22"/>
          <w:szCs w:val="22"/>
        </w:rPr>
      </w:pPr>
    </w:p>
    <w:p w14:paraId="38935E23" w14:textId="77777777" w:rsidR="00777C28" w:rsidRPr="00553280" w:rsidRDefault="00777C28">
      <w:pPr>
        <w:pStyle w:val="Standard"/>
        <w:tabs>
          <w:tab w:val="left" w:pos="851"/>
        </w:tabs>
        <w:rPr>
          <w:rFonts w:asciiTheme="majorHAnsi" w:hAnsiTheme="majorHAnsi" w:cstheme="majorHAnsi"/>
          <w:sz w:val="22"/>
          <w:szCs w:val="22"/>
        </w:rPr>
      </w:pPr>
    </w:p>
    <w:p w14:paraId="088F302C" w14:textId="77777777" w:rsidR="000953D6" w:rsidRPr="00553280" w:rsidRDefault="000953D6">
      <w:pPr>
        <w:pStyle w:val="Standard"/>
        <w:tabs>
          <w:tab w:val="left" w:pos="851"/>
        </w:tabs>
        <w:rPr>
          <w:rFonts w:asciiTheme="majorHAnsi" w:hAnsiTheme="majorHAnsi" w:cstheme="majorHAnsi"/>
          <w:sz w:val="22"/>
          <w:szCs w:val="22"/>
        </w:rPr>
      </w:pPr>
    </w:p>
    <w:p w14:paraId="7837B816" w14:textId="77777777" w:rsidR="000953D6" w:rsidRPr="00553280" w:rsidRDefault="000953D6">
      <w:pPr>
        <w:pStyle w:val="Standard"/>
        <w:tabs>
          <w:tab w:val="left" w:pos="851"/>
        </w:tabs>
        <w:rPr>
          <w:rFonts w:asciiTheme="majorHAnsi" w:hAnsiTheme="majorHAnsi" w:cstheme="majorHAnsi"/>
          <w:sz w:val="22"/>
          <w:szCs w:val="22"/>
        </w:rPr>
      </w:pPr>
    </w:p>
    <w:p w14:paraId="0C9E155D" w14:textId="77777777" w:rsidR="000953D6" w:rsidRPr="00553280" w:rsidRDefault="000953D6">
      <w:pPr>
        <w:pStyle w:val="Standard"/>
        <w:tabs>
          <w:tab w:val="left" w:pos="851"/>
        </w:tabs>
        <w:rPr>
          <w:rFonts w:asciiTheme="majorHAnsi" w:hAnsiTheme="majorHAnsi" w:cstheme="majorHAnsi"/>
          <w:sz w:val="22"/>
          <w:szCs w:val="22"/>
        </w:rPr>
      </w:pPr>
    </w:p>
    <w:p w14:paraId="15117743" w14:textId="77777777" w:rsidR="00777C28" w:rsidRPr="00553280" w:rsidRDefault="00777C28">
      <w:pPr>
        <w:pStyle w:val="Standard"/>
        <w:tabs>
          <w:tab w:val="left" w:pos="851"/>
        </w:tabs>
        <w:jc w:val="both"/>
        <w:rPr>
          <w:rFonts w:asciiTheme="majorHAnsi" w:hAnsiTheme="majorHAnsi" w:cstheme="majorHAnsi"/>
          <w:sz w:val="22"/>
          <w:szCs w:val="22"/>
        </w:rPr>
      </w:pPr>
    </w:p>
    <w:p w14:paraId="5A191284" w14:textId="160E03C6" w:rsidR="00846EA7" w:rsidRPr="00553280" w:rsidRDefault="00846EA7">
      <w:pPr>
        <w:suppressAutoHyphens w:val="0"/>
        <w:textAlignment w:val="auto"/>
        <w:rPr>
          <w:rFonts w:asciiTheme="majorHAnsi" w:hAnsiTheme="majorHAnsi" w:cstheme="majorHAnsi"/>
          <w:sz w:val="22"/>
          <w:szCs w:val="22"/>
        </w:rPr>
      </w:pPr>
    </w:p>
    <w:sectPr w:rsidR="00846EA7" w:rsidRPr="00553280" w:rsidSect="00CD0EB5">
      <w:headerReference w:type="even" r:id="rId8"/>
      <w:headerReference w:type="default" r:id="rId9"/>
      <w:footerReference w:type="even" r:id="rId10"/>
      <w:footerReference w:type="default" r:id="rId11"/>
      <w:headerReference w:type="first" r:id="rId12"/>
      <w:footerReference w:type="first" r:id="rId13"/>
      <w:type w:val="continuous"/>
      <w:pgSz w:w="11906" w:h="16838"/>
      <w:pgMar w:top="1440" w:right="1080" w:bottom="1440" w:left="1080" w:header="720" w:footer="68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A0475" w14:textId="77777777" w:rsidR="00EF2931" w:rsidRDefault="00EF2931">
      <w:r>
        <w:separator/>
      </w:r>
    </w:p>
  </w:endnote>
  <w:endnote w:type="continuationSeparator" w:id="0">
    <w:p w14:paraId="5F14F9B1" w14:textId="77777777" w:rsidR="00EF2931" w:rsidRDefault="00EF2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OpenSymbol, 'Arial Unicode MS'">
    <w:altName w:val="Times New Roman"/>
    <w:panose1 w:val="00000000000000000000"/>
    <w:charset w:val="00"/>
    <w:family w:val="roman"/>
    <w:notTrueType/>
    <w:pitch w:val="default"/>
  </w:font>
  <w:font w:name="Univers, Arial">
    <w:altName w:val="Times New Roman"/>
    <w:panose1 w:val="00000000000000000000"/>
    <w:charset w:val="00"/>
    <w:family w:val="roman"/>
    <w:notTrueType/>
    <w:pitch w:val="default"/>
  </w:font>
  <w:font w:name="Letter Gothic">
    <w:altName w:val="Courier New"/>
    <w:charset w:val="00"/>
    <w:family w:val="roman"/>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66C72" w14:textId="77777777" w:rsidR="00825654" w:rsidRDefault="0082565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24" w:type="dxa"/>
      <w:tblInd w:w="-55" w:type="dxa"/>
      <w:tblBorders>
        <w:top w:val="single" w:sz="4" w:space="0" w:color="00000A"/>
        <w:left w:val="single" w:sz="4" w:space="0" w:color="00000A"/>
        <w:bottom w:val="single" w:sz="4" w:space="0" w:color="00000A"/>
        <w:insideH w:val="single" w:sz="4" w:space="0" w:color="00000A"/>
      </w:tblBorders>
      <w:tblCellMar>
        <w:left w:w="26" w:type="dxa"/>
        <w:right w:w="71" w:type="dxa"/>
      </w:tblCellMar>
      <w:tblLook w:val="0000" w:firstRow="0" w:lastRow="0" w:firstColumn="0" w:lastColumn="0" w:noHBand="0" w:noVBand="0"/>
    </w:tblPr>
    <w:tblGrid>
      <w:gridCol w:w="2184"/>
      <w:gridCol w:w="6067"/>
      <w:gridCol w:w="848"/>
      <w:gridCol w:w="565"/>
      <w:gridCol w:w="215"/>
      <w:gridCol w:w="345"/>
    </w:tblGrid>
    <w:tr w:rsidR="00777C28" w:rsidRPr="003308A1" w14:paraId="1F141182" w14:textId="77777777">
      <w:trPr>
        <w:trHeight w:val="282"/>
        <w:tblHeader/>
      </w:trPr>
      <w:tc>
        <w:tcPr>
          <w:tcW w:w="2186" w:type="dxa"/>
          <w:tcBorders>
            <w:top w:val="single" w:sz="4" w:space="0" w:color="00000A"/>
            <w:left w:val="single" w:sz="4" w:space="0" w:color="00000A"/>
            <w:bottom w:val="single" w:sz="4" w:space="0" w:color="00000A"/>
          </w:tcBorders>
          <w:shd w:val="clear" w:color="auto" w:fill="66CCFF"/>
          <w:tcMar>
            <w:left w:w="26" w:type="dxa"/>
          </w:tcMar>
        </w:tcPr>
        <w:p w14:paraId="23245EF8" w14:textId="77777777" w:rsidR="00777C28" w:rsidRPr="00793D52" w:rsidRDefault="00D75057">
          <w:pPr>
            <w:pStyle w:val="Standard"/>
            <w:snapToGrid w:val="0"/>
            <w:rPr>
              <w:rFonts w:asciiTheme="majorHAnsi" w:hAnsiTheme="majorHAnsi" w:cstheme="majorHAnsi"/>
              <w:b/>
              <w:sz w:val="20"/>
            </w:rPr>
          </w:pPr>
          <w:r w:rsidRPr="00793D52">
            <w:rPr>
              <w:rFonts w:asciiTheme="majorHAnsi" w:hAnsiTheme="majorHAnsi" w:cstheme="majorHAnsi"/>
              <w:b/>
              <w:sz w:val="20"/>
            </w:rPr>
            <w:t>Acte d’engagement</w:t>
          </w:r>
        </w:p>
      </w:tc>
      <w:tc>
        <w:tcPr>
          <w:tcW w:w="6079" w:type="dxa"/>
          <w:tcBorders>
            <w:top w:val="single" w:sz="4" w:space="0" w:color="00000A"/>
            <w:bottom w:val="single" w:sz="4" w:space="0" w:color="00000A"/>
          </w:tcBorders>
          <w:shd w:val="clear" w:color="auto" w:fill="66CCFF"/>
          <w:tcMar>
            <w:left w:w="71" w:type="dxa"/>
          </w:tcMar>
        </w:tcPr>
        <w:p w14:paraId="455C0D89" w14:textId="004AA9F5" w:rsidR="00777C28" w:rsidRPr="00793D52" w:rsidRDefault="001C7C6D" w:rsidP="00D53602">
          <w:pPr>
            <w:pStyle w:val="Standard"/>
            <w:jc w:val="center"/>
            <w:rPr>
              <w:rFonts w:asciiTheme="majorHAnsi" w:hAnsiTheme="majorHAnsi" w:cstheme="majorHAnsi"/>
              <w:sz w:val="20"/>
            </w:rPr>
          </w:pPr>
          <w:r w:rsidRPr="00793D52">
            <w:rPr>
              <w:rFonts w:asciiTheme="majorHAnsi" w:hAnsiTheme="majorHAnsi" w:cstheme="majorHAnsi"/>
              <w:b/>
              <w:i/>
              <w:sz w:val="20"/>
            </w:rPr>
            <w:t xml:space="preserve">Accord-cadre </w:t>
          </w:r>
          <w:r w:rsidR="000568D3" w:rsidRPr="000568D3">
            <w:rPr>
              <w:rFonts w:asciiTheme="majorHAnsi" w:hAnsiTheme="majorHAnsi" w:cstheme="majorHAnsi"/>
              <w:b/>
              <w:i/>
              <w:sz w:val="20"/>
            </w:rPr>
            <w:t>DGITM-DTFFP-23-2025</w:t>
          </w:r>
          <w:r w:rsidR="000568D3">
            <w:rPr>
              <w:rFonts w:asciiTheme="majorHAnsi" w:hAnsiTheme="majorHAnsi" w:cstheme="majorHAnsi"/>
              <w:b/>
              <w:i/>
              <w:sz w:val="20"/>
            </w:rPr>
            <w:t xml:space="preserve"> lot n°</w:t>
          </w:r>
          <w:r w:rsidR="00755F0A">
            <w:rPr>
              <w:rFonts w:asciiTheme="majorHAnsi" w:hAnsiTheme="majorHAnsi" w:cstheme="majorHAnsi"/>
              <w:b/>
              <w:i/>
              <w:sz w:val="20"/>
            </w:rPr>
            <w:t>2</w:t>
          </w:r>
        </w:p>
      </w:tc>
      <w:tc>
        <w:tcPr>
          <w:tcW w:w="849" w:type="dxa"/>
          <w:tcBorders>
            <w:top w:val="single" w:sz="4" w:space="0" w:color="00000A"/>
            <w:bottom w:val="single" w:sz="4" w:space="0" w:color="00000A"/>
          </w:tcBorders>
          <w:shd w:val="clear" w:color="auto" w:fill="66CCFF"/>
          <w:tcMar>
            <w:left w:w="71" w:type="dxa"/>
          </w:tcMar>
        </w:tcPr>
        <w:p w14:paraId="77801882" w14:textId="77777777" w:rsidR="00777C28" w:rsidRPr="00793D52" w:rsidRDefault="00D75057">
          <w:pPr>
            <w:pStyle w:val="Standard"/>
            <w:tabs>
              <w:tab w:val="center" w:pos="1366"/>
              <w:tab w:val="right" w:pos="2733"/>
            </w:tabs>
            <w:rPr>
              <w:rFonts w:asciiTheme="majorHAnsi" w:hAnsiTheme="majorHAnsi" w:cstheme="majorHAnsi"/>
              <w:b/>
              <w:sz w:val="20"/>
            </w:rPr>
          </w:pPr>
          <w:r w:rsidRPr="00793D52">
            <w:rPr>
              <w:rFonts w:asciiTheme="majorHAnsi" w:hAnsiTheme="majorHAnsi" w:cstheme="majorHAnsi"/>
              <w:b/>
              <w:sz w:val="20"/>
            </w:rPr>
            <w:t>Page :</w:t>
          </w:r>
        </w:p>
      </w:tc>
      <w:tc>
        <w:tcPr>
          <w:tcW w:w="566" w:type="dxa"/>
          <w:tcBorders>
            <w:top w:val="single" w:sz="4" w:space="0" w:color="00000A"/>
            <w:bottom w:val="single" w:sz="4" w:space="0" w:color="00000A"/>
          </w:tcBorders>
          <w:shd w:val="clear" w:color="auto" w:fill="66CCFF"/>
          <w:tcMar>
            <w:left w:w="71" w:type="dxa"/>
          </w:tcMar>
        </w:tcPr>
        <w:p w14:paraId="083927F8" w14:textId="3362E55A" w:rsidR="00777C28" w:rsidRPr="00793D52" w:rsidRDefault="00D75057">
          <w:pPr>
            <w:pStyle w:val="Standard"/>
            <w:jc w:val="center"/>
            <w:rPr>
              <w:rFonts w:asciiTheme="majorHAnsi" w:hAnsiTheme="majorHAnsi" w:cstheme="majorHAnsi"/>
              <w:sz w:val="20"/>
            </w:rPr>
          </w:pPr>
          <w:r w:rsidRPr="00793D52">
            <w:rPr>
              <w:rFonts w:asciiTheme="majorHAnsi" w:hAnsiTheme="majorHAnsi" w:cstheme="majorHAnsi"/>
              <w:sz w:val="20"/>
            </w:rPr>
            <w:fldChar w:fldCharType="begin"/>
          </w:r>
          <w:r w:rsidRPr="00793D52">
            <w:rPr>
              <w:rFonts w:asciiTheme="majorHAnsi" w:hAnsiTheme="majorHAnsi" w:cstheme="majorHAnsi"/>
              <w:sz w:val="20"/>
            </w:rPr>
            <w:instrText>PAGE</w:instrText>
          </w:r>
          <w:r w:rsidRPr="00793D52">
            <w:rPr>
              <w:rFonts w:asciiTheme="majorHAnsi" w:hAnsiTheme="majorHAnsi" w:cstheme="majorHAnsi"/>
              <w:sz w:val="20"/>
            </w:rPr>
            <w:fldChar w:fldCharType="separate"/>
          </w:r>
          <w:r w:rsidR="00875846" w:rsidRPr="00793D52">
            <w:rPr>
              <w:rFonts w:asciiTheme="majorHAnsi" w:hAnsiTheme="majorHAnsi" w:cstheme="majorHAnsi"/>
              <w:noProof/>
              <w:sz w:val="20"/>
            </w:rPr>
            <w:t>3</w:t>
          </w:r>
          <w:r w:rsidRPr="00793D52">
            <w:rPr>
              <w:rFonts w:asciiTheme="majorHAnsi" w:hAnsiTheme="majorHAnsi" w:cstheme="majorHAnsi"/>
              <w:sz w:val="20"/>
            </w:rPr>
            <w:fldChar w:fldCharType="end"/>
          </w:r>
        </w:p>
      </w:tc>
      <w:tc>
        <w:tcPr>
          <w:tcW w:w="198" w:type="dxa"/>
          <w:tcBorders>
            <w:top w:val="single" w:sz="4" w:space="0" w:color="00000A"/>
            <w:bottom w:val="single" w:sz="4" w:space="0" w:color="00000A"/>
          </w:tcBorders>
          <w:shd w:val="clear" w:color="auto" w:fill="66CCFF"/>
          <w:tcMar>
            <w:left w:w="71" w:type="dxa"/>
          </w:tcMar>
        </w:tcPr>
        <w:p w14:paraId="13BF0893" w14:textId="77777777" w:rsidR="00777C28" w:rsidRPr="00793D52" w:rsidRDefault="00D75057">
          <w:pPr>
            <w:pStyle w:val="Standard"/>
            <w:jc w:val="center"/>
            <w:rPr>
              <w:rFonts w:asciiTheme="majorHAnsi" w:hAnsiTheme="majorHAnsi" w:cstheme="majorHAnsi"/>
              <w:b/>
              <w:sz w:val="20"/>
            </w:rPr>
          </w:pPr>
          <w:r w:rsidRPr="00793D52">
            <w:rPr>
              <w:rFonts w:asciiTheme="majorHAnsi" w:hAnsiTheme="majorHAnsi" w:cstheme="majorHAnsi"/>
              <w:b/>
              <w:sz w:val="20"/>
            </w:rPr>
            <w:t>/</w:t>
          </w:r>
        </w:p>
      </w:tc>
      <w:tc>
        <w:tcPr>
          <w:tcW w:w="345" w:type="dxa"/>
          <w:tcBorders>
            <w:top w:val="single" w:sz="4" w:space="0" w:color="00000A"/>
            <w:left w:val="single" w:sz="4" w:space="0" w:color="00000A"/>
            <w:bottom w:val="single" w:sz="4" w:space="0" w:color="00000A"/>
            <w:right w:val="single" w:sz="4" w:space="0" w:color="00000A"/>
          </w:tcBorders>
          <w:shd w:val="clear" w:color="auto" w:fill="66CCFF"/>
        </w:tcPr>
        <w:p w14:paraId="22B89AB7" w14:textId="1178781A" w:rsidR="00777C28" w:rsidRPr="00793D52" w:rsidRDefault="00D75057">
          <w:pPr>
            <w:pStyle w:val="Standard"/>
            <w:jc w:val="center"/>
            <w:rPr>
              <w:rFonts w:asciiTheme="majorHAnsi" w:hAnsiTheme="majorHAnsi" w:cstheme="majorHAnsi"/>
              <w:sz w:val="20"/>
            </w:rPr>
          </w:pPr>
          <w:r w:rsidRPr="00793D52">
            <w:rPr>
              <w:rFonts w:asciiTheme="majorHAnsi" w:hAnsiTheme="majorHAnsi" w:cstheme="majorHAnsi"/>
              <w:sz w:val="20"/>
            </w:rPr>
            <w:fldChar w:fldCharType="begin"/>
          </w:r>
          <w:r w:rsidRPr="00793D52">
            <w:rPr>
              <w:rFonts w:asciiTheme="majorHAnsi" w:hAnsiTheme="majorHAnsi" w:cstheme="majorHAnsi"/>
              <w:sz w:val="20"/>
            </w:rPr>
            <w:instrText>NUMPAGES</w:instrText>
          </w:r>
          <w:r w:rsidRPr="00793D52">
            <w:rPr>
              <w:rFonts w:asciiTheme="majorHAnsi" w:hAnsiTheme="majorHAnsi" w:cstheme="majorHAnsi"/>
              <w:sz w:val="20"/>
            </w:rPr>
            <w:fldChar w:fldCharType="separate"/>
          </w:r>
          <w:r w:rsidR="00875846" w:rsidRPr="00793D52">
            <w:rPr>
              <w:rFonts w:asciiTheme="majorHAnsi" w:hAnsiTheme="majorHAnsi" w:cstheme="majorHAnsi"/>
              <w:noProof/>
              <w:sz w:val="20"/>
            </w:rPr>
            <w:t>7</w:t>
          </w:r>
          <w:r w:rsidRPr="00793D52">
            <w:rPr>
              <w:rFonts w:asciiTheme="majorHAnsi" w:hAnsiTheme="majorHAnsi" w:cstheme="majorHAnsi"/>
              <w:sz w:val="20"/>
            </w:rPr>
            <w:fldChar w:fldCharType="end"/>
          </w:r>
        </w:p>
      </w:tc>
    </w:tr>
  </w:tbl>
  <w:p w14:paraId="5FF07673" w14:textId="77777777" w:rsidR="00777C28" w:rsidRDefault="00777C28">
    <w:pPr>
      <w:pStyle w:val="Standar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FBF3F" w14:textId="77777777" w:rsidR="00825654" w:rsidRDefault="008256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19DCC" w14:textId="77777777" w:rsidR="00EF2931" w:rsidRDefault="00EF2931">
      <w:r>
        <w:separator/>
      </w:r>
    </w:p>
  </w:footnote>
  <w:footnote w:type="continuationSeparator" w:id="0">
    <w:p w14:paraId="0CDEF343" w14:textId="77777777" w:rsidR="00EF2931" w:rsidRDefault="00EF29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37A9" w14:textId="77777777" w:rsidR="00825654" w:rsidRDefault="0082565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7FF79" w14:textId="77777777" w:rsidR="00825654" w:rsidRDefault="0082565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518C1" w14:textId="75566384" w:rsidR="00CD0EB5" w:rsidRDefault="00825654">
    <w:pPr>
      <w:pStyle w:val="En-tte"/>
    </w:pPr>
    <w:r>
      <w:rPr>
        <w:noProof/>
      </w:rPr>
      <w:drawing>
        <wp:inline distT="0" distB="0" distL="0" distR="0" wp14:anchorId="69DF7EA9" wp14:editId="3E0B067E">
          <wp:extent cx="1954530" cy="1259840"/>
          <wp:effectExtent l="0" t="0" r="0" b="0"/>
          <wp:docPr id="11" name="Graphique 11" descr="Ministère des Transports"/>
          <wp:cNvGraphicFramePr/>
          <a:graphic xmlns:a="http://schemas.openxmlformats.org/drawingml/2006/main">
            <a:graphicData uri="http://schemas.openxmlformats.org/drawingml/2006/picture">
              <pic:pic xmlns:pic="http://schemas.openxmlformats.org/drawingml/2006/picture">
                <pic:nvPicPr>
                  <pic:cNvPr id="11" name="Graphique 11" descr="Ministère des Transports"/>
                  <pic:cNvPicPr/>
                </pic:nvPicPr>
                <pic:blipFill>
                  <a:blip r:embed="rId1">
                    <a:extLst>
                      <a:ext uri="{96DAC541-7B7A-43D3-8B79-37D633B846F1}">
                        <asvg:svgBlip xmlns:asvg="http://schemas.microsoft.com/office/drawing/2016/SVG/main" r:embed="rId2"/>
                      </a:ext>
                    </a:extLst>
                  </a:blip>
                  <a:stretch>
                    <a:fillRect/>
                  </a:stretch>
                </pic:blipFill>
                <pic:spPr>
                  <a:xfrm>
                    <a:off x="0" y="0"/>
                    <a:ext cx="1954530" cy="1259840"/>
                  </a:xfrm>
                  <a:prstGeom prst="rect">
                    <a:avLst/>
                  </a:prstGeom>
                </pic:spPr>
              </pic:pic>
            </a:graphicData>
          </a:graphic>
        </wp:inline>
      </w:drawing>
    </w:r>
  </w:p>
  <w:p w14:paraId="58A21409" w14:textId="3AE089D2" w:rsidR="00CD0EB5" w:rsidRDefault="00CD0EB5">
    <w:pPr>
      <w:pStyle w:val="En-tte"/>
    </w:pPr>
  </w:p>
  <w:p w14:paraId="07103091" w14:textId="77777777" w:rsidR="00CD0EB5" w:rsidRDefault="00CD0EB5">
    <w:pPr>
      <w:pStyle w:val="En-tte"/>
    </w:pPr>
  </w:p>
  <w:p w14:paraId="63086496" w14:textId="77777777" w:rsidR="00CD0EB5" w:rsidRDefault="00CD0EB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F7EB5"/>
    <w:multiLevelType w:val="multilevel"/>
    <w:tmpl w:val="4FD2BD3E"/>
    <w:lvl w:ilvl="0">
      <w:start w:val="1"/>
      <w:numFmt w:val="bullet"/>
      <w:lvlText w:val="•"/>
      <w:lvlJc w:val="left"/>
      <w:pPr>
        <w:ind w:left="780" w:hanging="42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81F3E75"/>
    <w:multiLevelType w:val="hybridMultilevel"/>
    <w:tmpl w:val="87869A2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BB825F9"/>
    <w:multiLevelType w:val="multilevel"/>
    <w:tmpl w:val="E33C0898"/>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 w15:restartNumberingAfterBreak="0">
    <w:nsid w:val="28155A71"/>
    <w:multiLevelType w:val="hybridMultilevel"/>
    <w:tmpl w:val="D3528D7C"/>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33917CFF"/>
    <w:multiLevelType w:val="hybridMultilevel"/>
    <w:tmpl w:val="3A646908"/>
    <w:lvl w:ilvl="0" w:tplc="040C0001">
      <w:start w:val="1"/>
      <w:numFmt w:val="bullet"/>
      <w:lvlText w:val=""/>
      <w:lvlJc w:val="left"/>
      <w:pPr>
        <w:ind w:left="720" w:hanging="360"/>
      </w:pPr>
      <w:rPr>
        <w:rFonts w:ascii="Symbol" w:hAnsi="Symbol" w:hint="default"/>
      </w:rPr>
    </w:lvl>
    <w:lvl w:ilvl="1" w:tplc="BFEEC74A">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8E413F6"/>
    <w:multiLevelType w:val="multilevel"/>
    <w:tmpl w:val="FC94629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5F32592D"/>
    <w:multiLevelType w:val="hybridMultilevel"/>
    <w:tmpl w:val="CB3EBB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2476EF"/>
    <w:multiLevelType w:val="hybridMultilevel"/>
    <w:tmpl w:val="0AEC41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DEF3F6B"/>
    <w:multiLevelType w:val="multilevel"/>
    <w:tmpl w:val="77C0733A"/>
    <w:lvl w:ilvl="0">
      <w:start w:val="1"/>
      <w:numFmt w:val="decimal"/>
      <w:lvlText w:val="Article %1 - "/>
      <w:lvlJc w:val="left"/>
      <w:pPr>
        <w:ind w:left="6662"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78F0515F"/>
    <w:multiLevelType w:val="hybridMultilevel"/>
    <w:tmpl w:val="CE729230"/>
    <w:lvl w:ilvl="0" w:tplc="DF765226">
      <w:numFmt w:val="bullet"/>
      <w:lvlText w:val="-"/>
      <w:lvlJc w:val="left"/>
      <w:pPr>
        <w:ind w:left="930" w:hanging="57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9710DF"/>
    <w:multiLevelType w:val="hybridMultilevel"/>
    <w:tmpl w:val="20246E6A"/>
    <w:lvl w:ilvl="0" w:tplc="BFEEC74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1"/>
  </w:num>
  <w:num w:numId="5">
    <w:abstractNumId w:val="8"/>
  </w:num>
  <w:num w:numId="6">
    <w:abstractNumId w:val="10"/>
  </w:num>
  <w:num w:numId="7">
    <w:abstractNumId w:val="3"/>
  </w:num>
  <w:num w:numId="8">
    <w:abstractNumId w:val="7"/>
  </w:num>
  <w:num w:numId="9">
    <w:abstractNumId w:val="9"/>
  </w:num>
  <w:num w:numId="10">
    <w:abstractNumId w:val="11"/>
  </w:num>
  <w:num w:numId="11">
    <w:abstractNumId w:val="4"/>
  </w:num>
  <w:num w:numId="1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SCARAS Anouk">
    <w15:presenceInfo w15:providerId="AD" w15:userId="S-1-5-21-4276358278-3772456312-481434233-211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567"/>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C28"/>
    <w:rsid w:val="00012EEB"/>
    <w:rsid w:val="000151F7"/>
    <w:rsid w:val="000568D3"/>
    <w:rsid w:val="000953D6"/>
    <w:rsid w:val="001711D8"/>
    <w:rsid w:val="0018194A"/>
    <w:rsid w:val="00194BCB"/>
    <w:rsid w:val="001A35D9"/>
    <w:rsid w:val="001A3A84"/>
    <w:rsid w:val="001C29D2"/>
    <w:rsid w:val="001C3226"/>
    <w:rsid w:val="001C7C6D"/>
    <w:rsid w:val="00223CA8"/>
    <w:rsid w:val="00230E39"/>
    <w:rsid w:val="00231773"/>
    <w:rsid w:val="0025366D"/>
    <w:rsid w:val="002606E9"/>
    <w:rsid w:val="00281001"/>
    <w:rsid w:val="002836D9"/>
    <w:rsid w:val="002A2DDF"/>
    <w:rsid w:val="002A34D1"/>
    <w:rsid w:val="002D55CB"/>
    <w:rsid w:val="002D7068"/>
    <w:rsid w:val="002E4B74"/>
    <w:rsid w:val="00301A3C"/>
    <w:rsid w:val="003308A1"/>
    <w:rsid w:val="00361A66"/>
    <w:rsid w:val="00393247"/>
    <w:rsid w:val="003C66D1"/>
    <w:rsid w:val="003F65C3"/>
    <w:rsid w:val="00413B06"/>
    <w:rsid w:val="0041466C"/>
    <w:rsid w:val="004313E4"/>
    <w:rsid w:val="0044610B"/>
    <w:rsid w:val="00472D7A"/>
    <w:rsid w:val="004B0ACD"/>
    <w:rsid w:val="00521CF7"/>
    <w:rsid w:val="00553280"/>
    <w:rsid w:val="00572A52"/>
    <w:rsid w:val="00595AAF"/>
    <w:rsid w:val="00624B1C"/>
    <w:rsid w:val="00633348"/>
    <w:rsid w:val="00640310"/>
    <w:rsid w:val="00641C51"/>
    <w:rsid w:val="00643128"/>
    <w:rsid w:val="00647C60"/>
    <w:rsid w:val="00676BB5"/>
    <w:rsid w:val="00685E6F"/>
    <w:rsid w:val="006D7C61"/>
    <w:rsid w:val="007316D2"/>
    <w:rsid w:val="00734799"/>
    <w:rsid w:val="00755F0A"/>
    <w:rsid w:val="00777C28"/>
    <w:rsid w:val="00793D52"/>
    <w:rsid w:val="007A74BA"/>
    <w:rsid w:val="007A7C7E"/>
    <w:rsid w:val="007C00D9"/>
    <w:rsid w:val="007E36B1"/>
    <w:rsid w:val="00825654"/>
    <w:rsid w:val="00846EA7"/>
    <w:rsid w:val="00875846"/>
    <w:rsid w:val="00881ECB"/>
    <w:rsid w:val="008C5E59"/>
    <w:rsid w:val="008C77C2"/>
    <w:rsid w:val="009B2BAE"/>
    <w:rsid w:val="00A00AEC"/>
    <w:rsid w:val="00A21759"/>
    <w:rsid w:val="00A21ECD"/>
    <w:rsid w:val="00A35349"/>
    <w:rsid w:val="00A36F8F"/>
    <w:rsid w:val="00A75B24"/>
    <w:rsid w:val="00AC3A39"/>
    <w:rsid w:val="00AE0D64"/>
    <w:rsid w:val="00AE4504"/>
    <w:rsid w:val="00AF03A9"/>
    <w:rsid w:val="00B25244"/>
    <w:rsid w:val="00B260B0"/>
    <w:rsid w:val="00B35A8C"/>
    <w:rsid w:val="00B73421"/>
    <w:rsid w:val="00BB1D8D"/>
    <w:rsid w:val="00BB2925"/>
    <w:rsid w:val="00BE51C4"/>
    <w:rsid w:val="00BF5515"/>
    <w:rsid w:val="00C55FB2"/>
    <w:rsid w:val="00C81FD2"/>
    <w:rsid w:val="00C927BE"/>
    <w:rsid w:val="00CD0EB5"/>
    <w:rsid w:val="00CE7342"/>
    <w:rsid w:val="00CF510D"/>
    <w:rsid w:val="00D26889"/>
    <w:rsid w:val="00D53602"/>
    <w:rsid w:val="00D75057"/>
    <w:rsid w:val="00DB1B5F"/>
    <w:rsid w:val="00E01EA3"/>
    <w:rsid w:val="00E17E93"/>
    <w:rsid w:val="00EF2931"/>
    <w:rsid w:val="00F122A3"/>
    <w:rsid w:val="00F47C16"/>
    <w:rsid w:val="00F50618"/>
    <w:rsid w:val="00F848E0"/>
    <w:rsid w:val="00FE246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D4233F8"/>
  <w15:docId w15:val="{23A757CE-8FE5-4941-9FEF-F824E2AFE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A84"/>
    <w:pPr>
      <w:suppressAutoHyphens/>
      <w:textAlignment w:val="baseline"/>
    </w:pPr>
  </w:style>
  <w:style w:type="paragraph" w:styleId="Titre1">
    <w:name w:val="heading 1"/>
    <w:basedOn w:val="Titre"/>
    <w:pPr>
      <w:widowControl w:val="0"/>
      <w:ind w:left="567"/>
      <w:outlineLvl w:val="0"/>
    </w:pPr>
    <w:rPr>
      <w:rFonts w:ascii="Times New Roman" w:eastAsia="SimSun" w:hAnsi="Times New Roman" w:cs="Times New Roman"/>
      <w:b/>
      <w:sz w:val="24"/>
      <w:szCs w:val="24"/>
    </w:rPr>
  </w:style>
  <w:style w:type="paragraph" w:styleId="Titre2">
    <w:name w:val="heading 2"/>
    <w:basedOn w:val="Titre"/>
    <w:pPr>
      <w:widowControl w:val="0"/>
      <w:outlineLvl w:val="1"/>
    </w:pPr>
    <w:rPr>
      <w:rFonts w:ascii="Times New Roman" w:eastAsia="SimSun" w:hAnsi="Times New Roman" w:cs="Times New Roman"/>
      <w:b/>
      <w:sz w:val="24"/>
      <w:szCs w:val="24"/>
    </w:rPr>
  </w:style>
  <w:style w:type="paragraph" w:styleId="Titre3">
    <w:name w:val="heading 3"/>
    <w:basedOn w:val="Titre"/>
    <w:pPr>
      <w:widowControl w:val="0"/>
      <w:tabs>
        <w:tab w:val="center" w:pos="5103"/>
        <w:tab w:val="right" w:pos="10065"/>
      </w:tabs>
      <w:jc w:val="right"/>
      <w:outlineLvl w:val="2"/>
    </w:pPr>
    <w:rPr>
      <w:rFonts w:ascii="Arial" w:eastAsia="Arial" w:hAnsi="Arial" w:cs="Arial"/>
      <w:b/>
      <w:sz w:val="22"/>
      <w:szCs w:val="24"/>
    </w:rPr>
  </w:style>
  <w:style w:type="paragraph" w:styleId="Titre4">
    <w:name w:val="heading 4"/>
    <w:basedOn w:val="Titre"/>
    <w:pPr>
      <w:widowControl w:val="0"/>
      <w:tabs>
        <w:tab w:val="left" w:pos="0"/>
        <w:tab w:val="left" w:pos="4111"/>
      </w:tabs>
      <w:jc w:val="both"/>
      <w:outlineLvl w:val="3"/>
    </w:pPr>
    <w:rPr>
      <w:rFonts w:ascii="Arial" w:eastAsia="Arial" w:hAnsi="Arial" w:cs="Arial"/>
      <w:b/>
      <w:sz w:val="24"/>
      <w:szCs w:val="24"/>
    </w:rPr>
  </w:style>
  <w:style w:type="paragraph" w:styleId="Titre5">
    <w:name w:val="heading 5"/>
    <w:basedOn w:val="Titre"/>
    <w:pPr>
      <w:widowControl w:val="0"/>
      <w:ind w:left="567"/>
      <w:outlineLvl w:val="4"/>
    </w:pPr>
    <w:rPr>
      <w:rFonts w:ascii="Arial" w:eastAsia="Arial" w:hAnsi="Arial" w:cs="Arial"/>
      <w:i/>
      <w:sz w:val="16"/>
      <w:szCs w:val="24"/>
    </w:rPr>
  </w:style>
  <w:style w:type="paragraph" w:styleId="Titre6">
    <w:name w:val="heading 6"/>
    <w:basedOn w:val="Titre"/>
    <w:pPr>
      <w:widowControl w:val="0"/>
      <w:jc w:val="both"/>
      <w:outlineLvl w:val="5"/>
    </w:pPr>
    <w:rPr>
      <w:rFonts w:ascii="Arial" w:eastAsia="Arial" w:hAnsi="Arial" w:cs="Arial"/>
      <w:sz w:val="24"/>
      <w:szCs w:val="24"/>
    </w:rPr>
  </w:style>
  <w:style w:type="paragraph" w:styleId="Titre7">
    <w:name w:val="heading 7"/>
    <w:basedOn w:val="Titre"/>
    <w:pPr>
      <w:widowControl w:val="0"/>
      <w:outlineLvl w:val="6"/>
    </w:pPr>
    <w:rPr>
      <w:rFonts w:ascii="Arial" w:eastAsia="Arial" w:hAnsi="Arial" w:cs="Arial"/>
      <w:bCs/>
      <w:i/>
      <w:sz w:val="16"/>
      <w:szCs w:val="24"/>
    </w:rPr>
  </w:style>
  <w:style w:type="paragraph" w:styleId="Titre8">
    <w:name w:val="heading 8"/>
    <w:basedOn w:val="Titre"/>
    <w:pPr>
      <w:widowControl w:val="0"/>
      <w:jc w:val="center"/>
      <w:outlineLvl w:val="7"/>
    </w:pPr>
    <w:rPr>
      <w:rFonts w:ascii="Arial" w:eastAsia="Arial" w:hAnsi="Arial" w:cs="Arial"/>
      <w:b/>
      <w:bCs/>
      <w:sz w:val="24"/>
      <w:szCs w:val="24"/>
    </w:rPr>
  </w:style>
  <w:style w:type="paragraph" w:styleId="Titre9">
    <w:name w:val="heading 9"/>
    <w:basedOn w:val="Titre"/>
    <w:pPr>
      <w:widowControl w:val="0"/>
      <w:tabs>
        <w:tab w:val="left" w:pos="426"/>
        <w:tab w:val="left" w:pos="5103"/>
      </w:tabs>
      <w:spacing w:before="0" w:after="240"/>
      <w:jc w:val="both"/>
      <w:outlineLvl w:val="8"/>
    </w:pPr>
    <w:rPr>
      <w:rFonts w:ascii="Arial" w:eastAsia="Arial" w:hAnsi="Arial" w:cs="Arial"/>
      <w:i/>
      <w:iCs/>
      <w:sz w:val="16"/>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emiHidden/>
    <w:qFormat/>
  </w:style>
  <w:style w:type="character" w:customStyle="1" w:styleId="WW8Num1z1">
    <w:name w:val="WW8Num1z1"/>
    <w:semiHidden/>
    <w:qFormat/>
  </w:style>
  <w:style w:type="character" w:customStyle="1" w:styleId="WW8Num1z2">
    <w:name w:val="WW8Num1z2"/>
    <w:semiHidden/>
    <w:qFormat/>
  </w:style>
  <w:style w:type="character" w:customStyle="1" w:styleId="WW8Num1z3">
    <w:name w:val="WW8Num1z3"/>
    <w:semiHidden/>
    <w:qFormat/>
  </w:style>
  <w:style w:type="character" w:customStyle="1" w:styleId="WW8Num1z4">
    <w:name w:val="WW8Num1z4"/>
    <w:semiHidden/>
    <w:qFormat/>
  </w:style>
  <w:style w:type="character" w:customStyle="1" w:styleId="WW8Num1z5">
    <w:name w:val="WW8Num1z5"/>
    <w:semiHidden/>
    <w:qFormat/>
  </w:style>
  <w:style w:type="character" w:customStyle="1" w:styleId="WW8Num1z6">
    <w:name w:val="WW8Num1z6"/>
    <w:semiHidden/>
    <w:qFormat/>
  </w:style>
  <w:style w:type="character" w:customStyle="1" w:styleId="WW8Num1z7">
    <w:name w:val="WW8Num1z7"/>
    <w:semiHidden/>
    <w:qFormat/>
  </w:style>
  <w:style w:type="character" w:customStyle="1" w:styleId="WW8Num1z8">
    <w:name w:val="WW8Num1z8"/>
    <w:semiHidden/>
    <w:qFormat/>
  </w:style>
  <w:style w:type="character" w:customStyle="1" w:styleId="WW8Num2z0">
    <w:name w:val="WW8Num2z0"/>
    <w:semiHidden/>
    <w:qFormat/>
    <w:rPr>
      <w:rFonts w:ascii="Symbol" w:eastAsia="Symbol" w:hAnsi="Symbol" w:cs="Symbol"/>
    </w:rPr>
  </w:style>
  <w:style w:type="character" w:customStyle="1" w:styleId="WW8Num2z1">
    <w:name w:val="WW8Num2z1"/>
    <w:semiHidden/>
    <w:qFormat/>
    <w:rPr>
      <w:rFonts w:ascii="OpenSymbol, 'Arial Unicode MS'" w:eastAsia="OpenSymbol, 'Arial Unicode MS'" w:hAnsi="OpenSymbol, 'Arial Unicode MS'" w:cs="OpenSymbol, 'Arial Unicode MS'"/>
    </w:rPr>
  </w:style>
  <w:style w:type="character" w:customStyle="1" w:styleId="WW8Num3z0">
    <w:name w:val="WW8Num3z0"/>
    <w:semiHidden/>
    <w:qFormat/>
  </w:style>
  <w:style w:type="character" w:customStyle="1" w:styleId="WW8Num4z0">
    <w:name w:val="WW8Num4z0"/>
    <w:semiHidden/>
    <w:qFormat/>
    <w:rPr>
      <w:rFonts w:ascii="Symbol" w:eastAsia="Symbol" w:hAnsi="Symbol" w:cs="Symbol"/>
    </w:rPr>
  </w:style>
  <w:style w:type="character" w:customStyle="1" w:styleId="WW8Num4z1">
    <w:name w:val="WW8Num4z1"/>
    <w:semiHidden/>
    <w:qFormat/>
    <w:rPr>
      <w:rFonts w:ascii="Courier New" w:eastAsia="Courier New" w:hAnsi="Courier New" w:cs="Courier New"/>
    </w:rPr>
  </w:style>
  <w:style w:type="character" w:customStyle="1" w:styleId="WW8Num4z2">
    <w:name w:val="WW8Num4z2"/>
    <w:semiHidden/>
    <w:qFormat/>
    <w:rPr>
      <w:rFonts w:ascii="Wingdings" w:eastAsia="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semiHidden/>
    <w:qFormat/>
  </w:style>
  <w:style w:type="character" w:customStyle="1" w:styleId="WW-Absatz-Standardschriftart1">
    <w:name w:val="WW-Absatz-Standardschriftart1"/>
    <w:semiHidden/>
    <w:qFormat/>
  </w:style>
  <w:style w:type="character" w:customStyle="1" w:styleId="WW-Absatz-Standardschriftart11">
    <w:name w:val="WW-Absatz-Standardschriftart11"/>
    <w:semiHidden/>
    <w:qFormat/>
  </w:style>
  <w:style w:type="character" w:customStyle="1" w:styleId="WW-Absatz-Standardschriftart111">
    <w:name w:val="WW-Absatz-Standardschriftart111"/>
    <w:semiHidden/>
    <w:qFormat/>
  </w:style>
  <w:style w:type="character" w:customStyle="1" w:styleId="WW-Absatz-Standardschriftart1111">
    <w:name w:val="WW-Absatz-Standardschriftart1111"/>
    <w:semiHidden/>
    <w:qFormat/>
  </w:style>
  <w:style w:type="character" w:customStyle="1" w:styleId="WW8Num2z3">
    <w:name w:val="WW8Num2z3"/>
    <w:semiHidden/>
    <w:qFormat/>
    <w:rPr>
      <w:rFonts w:ascii="Symbol" w:eastAsia="Symbol" w:hAnsi="Symbol" w:cs="Symbol"/>
    </w:rPr>
  </w:style>
  <w:style w:type="character" w:customStyle="1" w:styleId="WW8Num3z1">
    <w:name w:val="WW8Num3z1"/>
    <w:semiHidden/>
    <w:qFormat/>
    <w:rPr>
      <w:rFonts w:ascii="Courier New" w:eastAsia="Courier New" w:hAnsi="Courier New" w:cs="Courier New"/>
    </w:rPr>
  </w:style>
  <w:style w:type="character" w:customStyle="1" w:styleId="WW8Num3z2">
    <w:name w:val="WW8Num3z2"/>
    <w:semiHidden/>
    <w:qFormat/>
    <w:rPr>
      <w:rFonts w:ascii="Wingdings" w:eastAsia="Wingdings" w:hAnsi="Wingdings" w:cs="Wingdings"/>
    </w:rPr>
  </w:style>
  <w:style w:type="character" w:customStyle="1" w:styleId="WW8Num3z3">
    <w:name w:val="WW8Num3z3"/>
    <w:semiHidden/>
    <w:qFormat/>
    <w:rPr>
      <w:rFonts w:ascii="Symbol" w:eastAsia="Symbol" w:hAnsi="Symbol" w:cs="Symbol"/>
    </w:rPr>
  </w:style>
  <w:style w:type="character" w:customStyle="1" w:styleId="WW8Num4z3">
    <w:name w:val="WW8Num4z3"/>
    <w:semiHidden/>
    <w:qFormat/>
    <w:rPr>
      <w:rFonts w:ascii="Symbol" w:eastAsia="Symbol" w:hAnsi="Symbol" w:cs="Symbol"/>
    </w:rPr>
  </w:style>
  <w:style w:type="character" w:customStyle="1" w:styleId="WW8Num5z0">
    <w:name w:val="WW8Num5z0"/>
    <w:semiHidden/>
    <w:qFormat/>
    <w:rPr>
      <w:rFonts w:ascii="Symbol" w:eastAsia="Symbol" w:hAnsi="Symbol" w:cs="Symbol"/>
    </w:rPr>
  </w:style>
  <w:style w:type="character" w:customStyle="1" w:styleId="WW8Num6z0">
    <w:name w:val="WW8Num6z0"/>
    <w:semiHidden/>
    <w:qFormat/>
    <w:rPr>
      <w:rFonts w:cs="Times New Roman"/>
    </w:rPr>
  </w:style>
  <w:style w:type="character" w:customStyle="1" w:styleId="WW8Num7z0">
    <w:name w:val="WW8Num7z0"/>
    <w:semiHidden/>
    <w:qFormat/>
    <w:rPr>
      <w:rFonts w:ascii="Wingdings" w:eastAsia="Wingdings" w:hAnsi="Wingdings" w:cs="Wingdings"/>
      <w:i w:val="0"/>
    </w:rPr>
  </w:style>
  <w:style w:type="character" w:customStyle="1" w:styleId="WW8Num7z1">
    <w:name w:val="WW8Num7z1"/>
    <w:semiHidden/>
    <w:qFormat/>
    <w:rPr>
      <w:rFonts w:ascii="Courier New" w:eastAsia="Courier New" w:hAnsi="Courier New" w:cs="Courier New"/>
    </w:rPr>
  </w:style>
  <w:style w:type="character" w:customStyle="1" w:styleId="WW8Num7z2">
    <w:name w:val="WW8Num7z2"/>
    <w:semiHidden/>
    <w:qFormat/>
    <w:rPr>
      <w:rFonts w:ascii="Wingdings" w:eastAsia="Wingdings" w:hAnsi="Wingdings" w:cs="Wingdings"/>
    </w:rPr>
  </w:style>
  <w:style w:type="character" w:customStyle="1" w:styleId="WW8Num7z3">
    <w:name w:val="WW8Num7z3"/>
    <w:semiHidden/>
    <w:qFormat/>
    <w:rPr>
      <w:rFonts w:ascii="Symbol" w:eastAsia="Symbol" w:hAnsi="Symbol" w:cs="Symbol"/>
    </w:rPr>
  </w:style>
  <w:style w:type="character" w:customStyle="1" w:styleId="WW8Num8z0">
    <w:name w:val="WW8Num8z0"/>
    <w:semiHidden/>
    <w:qFormat/>
    <w:rPr>
      <w:rFonts w:ascii="Arial" w:eastAsia="Arial" w:hAnsi="Arial" w:cs="Arial"/>
    </w:rPr>
  </w:style>
  <w:style w:type="character" w:customStyle="1" w:styleId="WW8Num9z0">
    <w:name w:val="WW8Num9z0"/>
    <w:semiHidden/>
    <w:qFormat/>
    <w:rPr>
      <w:rFonts w:ascii="Times New Roman" w:eastAsia="Times New Roman" w:hAnsi="Times New Roman" w:cs="Times New Roman"/>
    </w:rPr>
  </w:style>
  <w:style w:type="character" w:customStyle="1" w:styleId="WW8Num9z1">
    <w:name w:val="WW8Num9z1"/>
    <w:semiHidden/>
    <w:qFormat/>
    <w:rPr>
      <w:rFonts w:ascii="Courier New" w:eastAsia="Courier New" w:hAnsi="Courier New" w:cs="Courier New"/>
    </w:rPr>
  </w:style>
  <w:style w:type="character" w:customStyle="1" w:styleId="WW8Num9z2">
    <w:name w:val="WW8Num9z2"/>
    <w:semiHidden/>
    <w:qFormat/>
    <w:rPr>
      <w:rFonts w:ascii="Wingdings" w:eastAsia="Wingdings" w:hAnsi="Wingdings" w:cs="Wingdings"/>
    </w:rPr>
  </w:style>
  <w:style w:type="character" w:customStyle="1" w:styleId="WW8Num9z3">
    <w:name w:val="WW8Num9z3"/>
    <w:semiHidden/>
    <w:qFormat/>
    <w:rPr>
      <w:rFonts w:ascii="Symbol" w:eastAsia="Symbol" w:hAnsi="Symbol" w:cs="Symbol"/>
    </w:rPr>
  </w:style>
  <w:style w:type="character" w:customStyle="1" w:styleId="WW8Num10z0">
    <w:name w:val="WW8Num10z0"/>
    <w:semiHidden/>
    <w:qFormat/>
    <w:rPr>
      <w:rFonts w:ascii="Arial" w:eastAsia="Times New Roman" w:hAnsi="Arial" w:cs="Arial"/>
    </w:rPr>
  </w:style>
  <w:style w:type="character" w:customStyle="1" w:styleId="WW8Num10z1">
    <w:name w:val="WW8Num10z1"/>
    <w:semiHidden/>
    <w:qFormat/>
    <w:rPr>
      <w:rFonts w:ascii="Courier New" w:eastAsia="Courier New" w:hAnsi="Courier New" w:cs="Courier New"/>
    </w:rPr>
  </w:style>
  <w:style w:type="character" w:customStyle="1" w:styleId="WW8Num10z2">
    <w:name w:val="WW8Num10z2"/>
    <w:semiHidden/>
    <w:qFormat/>
    <w:rPr>
      <w:rFonts w:ascii="Wingdings" w:eastAsia="Wingdings" w:hAnsi="Wingdings" w:cs="Wingdings"/>
    </w:rPr>
  </w:style>
  <w:style w:type="character" w:customStyle="1" w:styleId="WW8Num10z3">
    <w:name w:val="WW8Num10z3"/>
    <w:semiHidden/>
    <w:qFormat/>
    <w:rPr>
      <w:rFonts w:ascii="Symbol" w:eastAsia="Symbol" w:hAnsi="Symbol" w:cs="Symbol"/>
    </w:rPr>
  </w:style>
  <w:style w:type="character" w:customStyle="1" w:styleId="WW8Num11z0">
    <w:name w:val="WW8Num11z0"/>
    <w:semiHidden/>
    <w:qFormat/>
    <w:rPr>
      <w:rFonts w:ascii="Wingdings" w:eastAsia="Wingdings" w:hAnsi="Wingdings" w:cs="Wingdings"/>
    </w:rPr>
  </w:style>
  <w:style w:type="character" w:customStyle="1" w:styleId="WW8Num11z1">
    <w:name w:val="WW8Num11z1"/>
    <w:semiHidden/>
    <w:qFormat/>
    <w:rPr>
      <w:rFonts w:ascii="Courier New" w:eastAsia="Courier New" w:hAnsi="Courier New" w:cs="Courier New"/>
    </w:rPr>
  </w:style>
  <w:style w:type="character" w:customStyle="1" w:styleId="WW8Num11z3">
    <w:name w:val="WW8Num11z3"/>
    <w:semiHidden/>
    <w:qFormat/>
    <w:rPr>
      <w:rFonts w:ascii="Symbol" w:eastAsia="Symbol" w:hAnsi="Symbol" w:cs="Symbol"/>
    </w:rPr>
  </w:style>
  <w:style w:type="character" w:customStyle="1" w:styleId="Policepardfaut1">
    <w:name w:val="Police par défaut1"/>
    <w:qFormat/>
  </w:style>
  <w:style w:type="character" w:customStyle="1" w:styleId="Caractresdenotedebasdepage">
    <w:name w:val="Caractères de note de bas de page"/>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customStyle="1" w:styleId="Accentuationforte">
    <w:name w:val="Accentuation forte"/>
    <w:rPr>
      <w:rFonts w:cs="Times New Roman"/>
      <w:b/>
      <w:bCs/>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semiHidden/>
    <w:qFormat/>
  </w:style>
  <w:style w:type="character" w:styleId="Appeldenotedefin">
    <w:name w:val="endnote reference"/>
    <w:qFormat/>
    <w:rPr>
      <w:vertAlign w:val="superscript"/>
    </w:rPr>
  </w:style>
  <w:style w:type="character" w:styleId="Appelnotedebasdep">
    <w:name w:val="footnote reference"/>
    <w:qFormat/>
    <w:rPr>
      <w:vertAlign w:val="superscript"/>
    </w:rPr>
  </w:style>
  <w:style w:type="character" w:styleId="Marquedecommentaire">
    <w:name w:val="annotation reference"/>
    <w:uiPriority w:val="99"/>
    <w:qFormat/>
    <w:rPr>
      <w:sz w:val="16"/>
      <w:szCs w:val="16"/>
    </w:rPr>
  </w:style>
  <w:style w:type="character" w:customStyle="1" w:styleId="CommentaireCar">
    <w:name w:val="Commentaire Car"/>
    <w:uiPriority w:val="99"/>
    <w:qFormat/>
    <w:rPr>
      <w:rFonts w:ascii="Univers, Arial" w:eastAsia="Univers, Arial" w:hAnsi="Univers, Arial" w:cs="Univers, Arial"/>
      <w:lang w:eastAsia="zh-CN"/>
    </w:rPr>
  </w:style>
  <w:style w:type="character" w:customStyle="1" w:styleId="Footnoteanchor">
    <w:name w:val="Footnote anchor"/>
    <w:qFormat/>
    <w:rPr>
      <w:vertAlign w:val="superscript"/>
    </w:rPr>
  </w:style>
  <w:style w:type="character" w:customStyle="1" w:styleId="Endnoteanchor">
    <w:name w:val="Endnote anchor"/>
    <w:qFormat/>
    <w:rPr>
      <w:vertAlign w:val="superscript"/>
    </w:rPr>
  </w:style>
  <w:style w:type="character" w:customStyle="1" w:styleId="Default">
    <w:name w:val="Default"/>
    <w:qFormat/>
    <w:rPr>
      <w:rFonts w:ascii="Letter Gothic" w:eastAsia="Letter Gothic" w:hAnsi="Letter Gothic" w:cs="Letter Gothic"/>
      <w:color w:val="000000"/>
      <w:sz w:val="24"/>
      <w:szCs w:val="24"/>
    </w:rPr>
  </w:style>
  <w:style w:type="character" w:customStyle="1" w:styleId="A1">
    <w:name w:val="A1"/>
    <w:basedOn w:val="Default"/>
    <w:qFormat/>
    <w:rPr>
      <w:rFonts w:ascii="Letter Gothic" w:eastAsia="Letter Gothic" w:hAnsi="Letter Gothic" w:cs="Letter Gothic"/>
      <w:color w:val="000000"/>
      <w:sz w:val="64"/>
      <w:szCs w:val="64"/>
    </w:rPr>
  </w:style>
  <w:style w:type="character" w:customStyle="1" w:styleId="Puces">
    <w:name w:val="Puces"/>
    <w:qFormat/>
    <w:rPr>
      <w:rFonts w:ascii="OpenSymbol" w:eastAsia="OpenSymbol" w:hAnsi="OpenSymbol" w:cs="OpenSymbol"/>
    </w:rPr>
  </w:style>
  <w:style w:type="character" w:customStyle="1" w:styleId="Caractresdenumrotation">
    <w:name w:val="Caractères de numérotation"/>
    <w:qFormat/>
  </w:style>
  <w:style w:type="character" w:customStyle="1" w:styleId="LienInternet">
    <w:name w:val="Lien Internet"/>
    <w:basedOn w:val="Policepardfaut"/>
    <w:uiPriority w:val="99"/>
    <w:unhideWhenUsed/>
    <w:rsid w:val="00AC5427"/>
    <w:rPr>
      <w:color w:val="0563C1" w:themeColor="hyperlink"/>
      <w:u w:val="single"/>
    </w:rPr>
  </w:style>
  <w:style w:type="character" w:customStyle="1" w:styleId="ListLabel1">
    <w:name w:val="ListLabel 1"/>
    <w:semiHidden/>
    <w:qFormat/>
    <w:rPr>
      <w:rFonts w:cs="Symbol"/>
    </w:rPr>
  </w:style>
  <w:style w:type="character" w:customStyle="1" w:styleId="ListLabel2">
    <w:name w:val="ListLabel 2"/>
    <w:semiHidden/>
    <w:qFormat/>
    <w:rPr>
      <w:rFonts w:cs="OpenSymbol, 'Arial Unicode MS'"/>
    </w:rPr>
  </w:style>
  <w:style w:type="character" w:customStyle="1" w:styleId="ListLabel3">
    <w:name w:val="ListLabel 3"/>
    <w:semiHidden/>
    <w:qFormat/>
    <w:rPr>
      <w:rFonts w:cs="OpenSymbol, 'Arial Unicode MS'"/>
    </w:rPr>
  </w:style>
  <w:style w:type="character" w:customStyle="1" w:styleId="ListLabel4">
    <w:name w:val="ListLabel 4"/>
    <w:semiHidden/>
    <w:qFormat/>
    <w:rPr>
      <w:rFonts w:cs="Symbol"/>
    </w:rPr>
  </w:style>
  <w:style w:type="character" w:customStyle="1" w:styleId="ListLabel5">
    <w:name w:val="ListLabel 5"/>
    <w:semiHidden/>
    <w:qFormat/>
    <w:rPr>
      <w:rFonts w:cs="OpenSymbol, 'Arial Unicode MS'"/>
    </w:rPr>
  </w:style>
  <w:style w:type="character" w:customStyle="1" w:styleId="ListLabel6">
    <w:name w:val="ListLabel 6"/>
    <w:semiHidden/>
    <w:qFormat/>
    <w:rPr>
      <w:rFonts w:cs="OpenSymbol, 'Arial Unicode MS'"/>
    </w:rPr>
  </w:style>
  <w:style w:type="character" w:customStyle="1" w:styleId="ListLabel7">
    <w:name w:val="ListLabel 7"/>
    <w:semiHidden/>
    <w:qFormat/>
    <w:rPr>
      <w:rFonts w:cs="Symbol"/>
    </w:rPr>
  </w:style>
  <w:style w:type="character" w:customStyle="1" w:styleId="ListLabel8">
    <w:name w:val="ListLabel 8"/>
    <w:semiHidden/>
    <w:qFormat/>
    <w:rPr>
      <w:rFonts w:cs="OpenSymbol, 'Arial Unicode MS'"/>
    </w:rPr>
  </w:style>
  <w:style w:type="character" w:customStyle="1" w:styleId="ListLabel9">
    <w:name w:val="ListLabel 9"/>
    <w:semiHidden/>
    <w:qFormat/>
    <w:rPr>
      <w:rFonts w:cs="OpenSymbol, 'Arial Unicode MS'"/>
    </w:rPr>
  </w:style>
  <w:style w:type="character" w:customStyle="1" w:styleId="ListLabel10">
    <w:name w:val="ListLabel 10"/>
    <w:semiHidden/>
    <w:qFormat/>
    <w:rPr>
      <w:rFonts w:eastAsia="OpenSymbol" w:cs="OpenSymbol"/>
    </w:rPr>
  </w:style>
  <w:style w:type="character" w:customStyle="1" w:styleId="ListLabel11">
    <w:name w:val="ListLabel 11"/>
    <w:semiHidden/>
    <w:qFormat/>
    <w:rPr>
      <w:rFonts w:eastAsia="OpenSymbol" w:cs="OpenSymbol"/>
    </w:rPr>
  </w:style>
  <w:style w:type="character" w:customStyle="1" w:styleId="ListLabel12">
    <w:name w:val="ListLabel 12"/>
    <w:semiHidden/>
    <w:qFormat/>
    <w:rPr>
      <w:rFonts w:eastAsia="OpenSymbol" w:cs="OpenSymbol"/>
    </w:rPr>
  </w:style>
  <w:style w:type="character" w:customStyle="1" w:styleId="ListLabel13">
    <w:name w:val="ListLabel 13"/>
    <w:semiHidden/>
    <w:qFormat/>
    <w:rPr>
      <w:rFonts w:eastAsia="OpenSymbol" w:cs="OpenSymbol"/>
    </w:rPr>
  </w:style>
  <w:style w:type="character" w:customStyle="1" w:styleId="ListLabel14">
    <w:name w:val="ListLabel 14"/>
    <w:semiHidden/>
    <w:qFormat/>
    <w:rPr>
      <w:rFonts w:eastAsia="OpenSymbol" w:cs="OpenSymbol"/>
    </w:rPr>
  </w:style>
  <w:style w:type="character" w:customStyle="1" w:styleId="ListLabel15">
    <w:name w:val="ListLabel 15"/>
    <w:semiHidden/>
    <w:qFormat/>
    <w:rPr>
      <w:rFonts w:eastAsia="OpenSymbol" w:cs="OpenSymbol"/>
    </w:rPr>
  </w:style>
  <w:style w:type="character" w:customStyle="1" w:styleId="ListLabel16">
    <w:name w:val="ListLabel 16"/>
    <w:semiHidden/>
    <w:qFormat/>
    <w:rPr>
      <w:rFonts w:eastAsia="OpenSymbol" w:cs="OpenSymbol"/>
    </w:rPr>
  </w:style>
  <w:style w:type="character" w:customStyle="1" w:styleId="ListLabel17">
    <w:name w:val="ListLabel 17"/>
    <w:semiHidden/>
    <w:qFormat/>
    <w:rPr>
      <w:rFonts w:eastAsia="OpenSymbol" w:cs="OpenSymbol"/>
    </w:rPr>
  </w:style>
  <w:style w:type="character" w:customStyle="1" w:styleId="ListLabel18">
    <w:name w:val="ListLabel 18"/>
    <w:semiHidden/>
    <w:qFormat/>
    <w:rPr>
      <w:rFonts w:eastAsia="OpenSymbol" w:cs="OpenSymbol"/>
    </w:rPr>
  </w:style>
  <w:style w:type="character" w:customStyle="1" w:styleId="ListLabel19">
    <w:name w:val="ListLabel 19"/>
    <w:semiHidden/>
    <w:qFormat/>
    <w:rPr>
      <w:rFonts w:eastAsia="OpenSymbol" w:cs="OpenSymbol"/>
    </w:rPr>
  </w:style>
  <w:style w:type="character" w:customStyle="1" w:styleId="ListLabel20">
    <w:name w:val="ListLabel 20"/>
    <w:semiHidden/>
    <w:qFormat/>
    <w:rPr>
      <w:rFonts w:eastAsia="OpenSymbol" w:cs="OpenSymbol"/>
    </w:rPr>
  </w:style>
  <w:style w:type="character" w:customStyle="1" w:styleId="ListLabel21">
    <w:name w:val="ListLabel 21"/>
    <w:semiHidden/>
    <w:qFormat/>
    <w:rPr>
      <w:rFonts w:eastAsia="OpenSymbol" w:cs="OpenSymbol"/>
    </w:rPr>
  </w:style>
  <w:style w:type="character" w:customStyle="1" w:styleId="ListLabel22">
    <w:name w:val="ListLabel 22"/>
    <w:semiHidden/>
    <w:qFormat/>
    <w:rPr>
      <w:rFonts w:eastAsia="OpenSymbol" w:cs="OpenSymbol"/>
    </w:rPr>
  </w:style>
  <w:style w:type="character" w:customStyle="1" w:styleId="ListLabel23">
    <w:name w:val="ListLabel 23"/>
    <w:semiHidden/>
    <w:qFormat/>
    <w:rPr>
      <w:rFonts w:eastAsia="OpenSymbol" w:cs="OpenSymbol"/>
    </w:rPr>
  </w:style>
  <w:style w:type="character" w:customStyle="1" w:styleId="ListLabel24">
    <w:name w:val="ListLabel 24"/>
    <w:semiHidden/>
    <w:qFormat/>
    <w:rPr>
      <w:rFonts w:eastAsia="OpenSymbol" w:cs="OpenSymbol"/>
    </w:rPr>
  </w:style>
  <w:style w:type="character" w:customStyle="1" w:styleId="ListLabel25">
    <w:name w:val="ListLabel 25"/>
    <w:semiHidden/>
    <w:qFormat/>
    <w:rPr>
      <w:rFonts w:eastAsia="OpenSymbol" w:cs="OpenSymbol"/>
    </w:rPr>
  </w:style>
  <w:style w:type="character" w:customStyle="1" w:styleId="ListLabel26">
    <w:name w:val="ListLabel 26"/>
    <w:semiHidden/>
    <w:qFormat/>
    <w:rPr>
      <w:rFonts w:eastAsia="OpenSymbol" w:cs="OpenSymbol"/>
    </w:rPr>
  </w:style>
  <w:style w:type="character" w:customStyle="1" w:styleId="ListLabel27">
    <w:name w:val="ListLabel 27"/>
    <w:semiHidden/>
    <w:qFormat/>
    <w:rPr>
      <w:rFonts w:eastAsia="OpenSymbol" w:cs="OpenSymbol"/>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28">
    <w:name w:val="ListLabel 28"/>
    <w:semiHidden/>
    <w:qFormat/>
    <w:rPr>
      <w:rFonts w:cs="OpenSymbol"/>
    </w:rPr>
  </w:style>
  <w:style w:type="character" w:customStyle="1" w:styleId="ListLabel29">
    <w:name w:val="ListLabel 29"/>
    <w:semiHidden/>
    <w:qFormat/>
    <w:rPr>
      <w:rFonts w:cs="OpenSymbol"/>
    </w:rPr>
  </w:style>
  <w:style w:type="character" w:customStyle="1" w:styleId="ListLabel30">
    <w:name w:val="ListLabel 30"/>
    <w:semiHidden/>
    <w:qFormat/>
    <w:rPr>
      <w:rFonts w:cs="OpenSymbol"/>
    </w:rPr>
  </w:style>
  <w:style w:type="character" w:customStyle="1" w:styleId="ListLabel31">
    <w:name w:val="ListLabel 31"/>
    <w:semiHidden/>
    <w:qFormat/>
    <w:rPr>
      <w:rFonts w:cs="OpenSymbol"/>
    </w:rPr>
  </w:style>
  <w:style w:type="character" w:customStyle="1" w:styleId="ListLabel32">
    <w:name w:val="ListLabel 32"/>
    <w:semiHidden/>
    <w:qFormat/>
    <w:rPr>
      <w:rFonts w:cs="OpenSymbol"/>
    </w:rPr>
  </w:style>
  <w:style w:type="character" w:customStyle="1" w:styleId="ListLabel33">
    <w:name w:val="ListLabel 33"/>
    <w:semiHidden/>
    <w:qFormat/>
    <w:rPr>
      <w:rFonts w:cs="OpenSymbol"/>
    </w:rPr>
  </w:style>
  <w:style w:type="character" w:customStyle="1" w:styleId="ListLabel34">
    <w:name w:val="ListLabel 34"/>
    <w:semiHidden/>
    <w:qFormat/>
    <w:rPr>
      <w:rFonts w:cs="OpenSymbol"/>
    </w:rPr>
  </w:style>
  <w:style w:type="character" w:customStyle="1" w:styleId="ListLabel35">
    <w:name w:val="ListLabel 35"/>
    <w:semiHidden/>
    <w:qFormat/>
    <w:rPr>
      <w:rFonts w:cs="OpenSymbol"/>
    </w:rPr>
  </w:style>
  <w:style w:type="character" w:customStyle="1" w:styleId="ListLabel36">
    <w:name w:val="ListLabel 36"/>
    <w:semiHidden/>
    <w:qFormat/>
    <w:rPr>
      <w:rFonts w:cs="OpenSymbol"/>
    </w:rPr>
  </w:style>
  <w:style w:type="character" w:customStyle="1" w:styleId="ListLabel37">
    <w:name w:val="ListLabel 37"/>
    <w:semiHidden/>
    <w:qFormat/>
    <w:rPr>
      <w:rFonts w:cs="OpenSymbol"/>
    </w:rPr>
  </w:style>
  <w:style w:type="character" w:customStyle="1" w:styleId="ListLabel38">
    <w:name w:val="ListLabel 38"/>
    <w:semiHidden/>
    <w:qFormat/>
    <w:rPr>
      <w:rFonts w:cs="OpenSymbol"/>
    </w:rPr>
  </w:style>
  <w:style w:type="character" w:customStyle="1" w:styleId="ListLabel39">
    <w:name w:val="ListLabel 39"/>
    <w:semiHidden/>
    <w:qFormat/>
    <w:rPr>
      <w:rFonts w:cs="OpenSymbol"/>
    </w:rPr>
  </w:style>
  <w:style w:type="character" w:customStyle="1" w:styleId="ListLabel40">
    <w:name w:val="ListLabel 40"/>
    <w:semiHidden/>
    <w:qFormat/>
    <w:rPr>
      <w:rFonts w:cs="OpenSymbol"/>
    </w:rPr>
  </w:style>
  <w:style w:type="character" w:customStyle="1" w:styleId="ListLabel41">
    <w:name w:val="ListLabel 41"/>
    <w:semiHidden/>
    <w:qFormat/>
    <w:rPr>
      <w:rFonts w:cs="OpenSymbol"/>
    </w:rPr>
  </w:style>
  <w:style w:type="character" w:customStyle="1" w:styleId="ListLabel42">
    <w:name w:val="ListLabel 42"/>
    <w:semiHidden/>
    <w:qFormat/>
    <w:rPr>
      <w:rFonts w:cs="OpenSymbol"/>
    </w:rPr>
  </w:style>
  <w:style w:type="character" w:customStyle="1" w:styleId="ListLabel43">
    <w:name w:val="ListLabel 43"/>
    <w:semiHidden/>
    <w:qFormat/>
    <w:rPr>
      <w:rFonts w:cs="OpenSymbol"/>
    </w:rPr>
  </w:style>
  <w:style w:type="character" w:customStyle="1" w:styleId="ListLabel44">
    <w:name w:val="ListLabel 44"/>
    <w:semiHidden/>
    <w:qFormat/>
    <w:rPr>
      <w:rFonts w:cs="OpenSymbol"/>
    </w:rPr>
  </w:style>
  <w:style w:type="character" w:customStyle="1" w:styleId="ListLabel45">
    <w:name w:val="ListLabel 45"/>
    <w:semiHidden/>
    <w:qFormat/>
    <w:rPr>
      <w:rFonts w:cs="OpenSymbol"/>
    </w:rPr>
  </w:style>
  <w:style w:type="character" w:customStyle="1" w:styleId="ListLabel46">
    <w:name w:val="ListLabel 46"/>
    <w:semiHidden/>
    <w:qFormat/>
    <w:rPr>
      <w:rFonts w:cs="OpenSymbol"/>
    </w:rPr>
  </w:style>
  <w:style w:type="character" w:customStyle="1" w:styleId="ListLabel47">
    <w:name w:val="ListLabel 47"/>
    <w:semiHidden/>
    <w:qFormat/>
    <w:rPr>
      <w:rFonts w:cs="OpenSymbol"/>
    </w:rPr>
  </w:style>
  <w:style w:type="character" w:customStyle="1" w:styleId="ListLabel48">
    <w:name w:val="ListLabel 48"/>
    <w:semiHidden/>
    <w:qFormat/>
    <w:rPr>
      <w:rFonts w:cs="OpenSymbol"/>
    </w:rPr>
  </w:style>
  <w:style w:type="character" w:customStyle="1" w:styleId="ListLabel49">
    <w:name w:val="ListLabel 49"/>
    <w:semiHidden/>
    <w:qFormat/>
    <w:rPr>
      <w:rFonts w:cs="OpenSymbol"/>
    </w:rPr>
  </w:style>
  <w:style w:type="character" w:customStyle="1" w:styleId="ListLabel50">
    <w:name w:val="ListLabel 50"/>
    <w:semiHidden/>
    <w:qFormat/>
    <w:rPr>
      <w:rFonts w:cs="OpenSymbol"/>
    </w:rPr>
  </w:style>
  <w:style w:type="character" w:customStyle="1" w:styleId="ListLabel51">
    <w:name w:val="ListLabel 51"/>
    <w:semiHidden/>
    <w:qFormat/>
    <w:rPr>
      <w:rFonts w:cs="OpenSymbol"/>
    </w:rPr>
  </w:style>
  <w:style w:type="character" w:customStyle="1" w:styleId="ListLabel52">
    <w:name w:val="ListLabel 52"/>
    <w:semiHidden/>
    <w:qFormat/>
    <w:rPr>
      <w:rFonts w:cs="OpenSymbol"/>
    </w:rPr>
  </w:style>
  <w:style w:type="character" w:customStyle="1" w:styleId="ListLabel53">
    <w:name w:val="ListLabel 53"/>
    <w:semiHidden/>
    <w:qFormat/>
    <w:rPr>
      <w:rFonts w:cs="OpenSymbol"/>
    </w:rPr>
  </w:style>
  <w:style w:type="character" w:customStyle="1" w:styleId="ListLabel54">
    <w:name w:val="ListLabel 54"/>
    <w:semiHidden/>
    <w:qFormat/>
    <w:rPr>
      <w:rFonts w:cs="OpenSymbol"/>
    </w:rPr>
  </w:style>
  <w:style w:type="character" w:customStyle="1" w:styleId="ListLabel55">
    <w:name w:val="ListLabel 55"/>
    <w:semiHidden/>
    <w:qFormat/>
    <w:rPr>
      <w:rFonts w:cs="OpenSymbol"/>
    </w:rPr>
  </w:style>
  <w:style w:type="character" w:customStyle="1" w:styleId="ListLabel56">
    <w:name w:val="ListLabel 56"/>
    <w:semiHidden/>
    <w:qFormat/>
    <w:rPr>
      <w:rFonts w:cs="OpenSymbol"/>
    </w:rPr>
  </w:style>
  <w:style w:type="character" w:customStyle="1" w:styleId="ListLabel57">
    <w:name w:val="ListLabel 57"/>
    <w:semiHidden/>
    <w:qFormat/>
    <w:rPr>
      <w:rFonts w:cs="OpenSymbol"/>
    </w:rPr>
  </w:style>
  <w:style w:type="character" w:customStyle="1" w:styleId="ListLabel58">
    <w:name w:val="ListLabel 58"/>
    <w:semiHidden/>
    <w:qFormat/>
    <w:rPr>
      <w:rFonts w:cs="OpenSymbol"/>
    </w:rPr>
  </w:style>
  <w:style w:type="character" w:customStyle="1" w:styleId="ListLabel59">
    <w:name w:val="ListLabel 59"/>
    <w:semiHidden/>
    <w:qFormat/>
    <w:rPr>
      <w:rFonts w:cs="OpenSymbol"/>
    </w:rPr>
  </w:style>
  <w:style w:type="character" w:customStyle="1" w:styleId="ListLabel60">
    <w:name w:val="ListLabel 60"/>
    <w:semiHidden/>
    <w:qFormat/>
    <w:rPr>
      <w:rFonts w:cs="OpenSymbol"/>
    </w:rPr>
  </w:style>
  <w:style w:type="character" w:customStyle="1" w:styleId="ListLabel61">
    <w:name w:val="ListLabel 61"/>
    <w:semiHidden/>
    <w:qFormat/>
    <w:rPr>
      <w:rFonts w:cs="OpenSymbol"/>
    </w:rPr>
  </w:style>
  <w:style w:type="character" w:customStyle="1" w:styleId="ListLabel62">
    <w:name w:val="ListLabel 62"/>
    <w:semiHidden/>
    <w:qFormat/>
    <w:rPr>
      <w:rFonts w:cs="OpenSymbol"/>
    </w:rPr>
  </w:style>
  <w:style w:type="character" w:customStyle="1" w:styleId="ListLabel63">
    <w:name w:val="ListLabel 63"/>
    <w:semiHidden/>
    <w:qFormat/>
    <w:rPr>
      <w:rFonts w:cs="OpenSymbol"/>
    </w:rPr>
  </w:style>
  <w:style w:type="character" w:customStyle="1" w:styleId="ListLabel64">
    <w:name w:val="ListLabel 64"/>
    <w:semiHidden/>
    <w:qFormat/>
    <w:rPr>
      <w:rFonts w:cs="OpenSymbol"/>
    </w:rPr>
  </w:style>
  <w:style w:type="character" w:customStyle="1" w:styleId="ListLabel65">
    <w:name w:val="ListLabel 65"/>
    <w:semiHidden/>
    <w:qFormat/>
    <w:rPr>
      <w:rFonts w:cs="OpenSymbol"/>
    </w:rPr>
  </w:style>
  <w:style w:type="character" w:customStyle="1" w:styleId="ListLabel66">
    <w:name w:val="ListLabel 66"/>
    <w:semiHidden/>
    <w:qFormat/>
    <w:rPr>
      <w:rFonts w:cs="OpenSymbol"/>
    </w:rPr>
  </w:style>
  <w:style w:type="character" w:customStyle="1" w:styleId="ListLabel67">
    <w:name w:val="ListLabel 67"/>
    <w:semiHidden/>
    <w:qFormat/>
    <w:rPr>
      <w:rFonts w:cs="OpenSymbol"/>
    </w:rPr>
  </w:style>
  <w:style w:type="character" w:customStyle="1" w:styleId="ListLabel68">
    <w:name w:val="ListLabel 68"/>
    <w:semiHidden/>
    <w:qFormat/>
    <w:rPr>
      <w:rFonts w:cs="OpenSymbol"/>
    </w:rPr>
  </w:style>
  <w:style w:type="character" w:customStyle="1" w:styleId="ListLabel69">
    <w:name w:val="ListLabel 69"/>
    <w:semiHidden/>
    <w:qFormat/>
    <w:rPr>
      <w:rFonts w:cs="OpenSymbol"/>
    </w:rPr>
  </w:style>
  <w:style w:type="character" w:customStyle="1" w:styleId="ListLabel70">
    <w:name w:val="ListLabel 70"/>
    <w:semiHidden/>
    <w:qFormat/>
    <w:rPr>
      <w:rFonts w:cs="OpenSymbol"/>
    </w:rPr>
  </w:style>
  <w:style w:type="character" w:customStyle="1" w:styleId="ListLabel71">
    <w:name w:val="ListLabel 71"/>
    <w:semiHidden/>
    <w:qFormat/>
    <w:rPr>
      <w:rFonts w:cs="OpenSymbol"/>
    </w:rPr>
  </w:style>
  <w:style w:type="character" w:customStyle="1" w:styleId="ListLabel72">
    <w:name w:val="ListLabel 72"/>
    <w:semiHidden/>
    <w:qFormat/>
    <w:rPr>
      <w:rFonts w:cs="OpenSymbol"/>
    </w:rPr>
  </w:style>
  <w:style w:type="character" w:customStyle="1" w:styleId="ListLabel73">
    <w:name w:val="ListLabel 73"/>
    <w:semiHidden/>
    <w:qFormat/>
    <w:rPr>
      <w:rFonts w:cs="Courier New"/>
    </w:rPr>
  </w:style>
  <w:style w:type="character" w:customStyle="1" w:styleId="ListLabel74">
    <w:name w:val="ListLabel 74"/>
    <w:semiHidden/>
    <w:qFormat/>
    <w:rPr>
      <w:rFonts w:cs="Courier New"/>
    </w:rPr>
  </w:style>
  <w:style w:type="character" w:customStyle="1" w:styleId="ListLabel75">
    <w:name w:val="ListLabel 75"/>
    <w:semiHidden/>
    <w:qFormat/>
    <w:rPr>
      <w:rFonts w:cs="Courier New"/>
    </w:rPr>
  </w:style>
  <w:style w:type="character" w:customStyle="1" w:styleId="ListLabel76">
    <w:name w:val="ListLabel 76"/>
    <w:semiHidden/>
    <w:qFormat/>
    <w:rPr>
      <w:rFonts w:eastAsia="Times New Roman" w:cs="Arial"/>
    </w:rPr>
  </w:style>
  <w:style w:type="character" w:customStyle="1" w:styleId="ListLabel77">
    <w:name w:val="ListLabel 77"/>
    <w:semiHidden/>
    <w:qFormat/>
    <w:rPr>
      <w:rFonts w:cs="Courier New"/>
    </w:rPr>
  </w:style>
  <w:style w:type="character" w:customStyle="1" w:styleId="ListLabel78">
    <w:name w:val="ListLabel 78"/>
    <w:semiHidden/>
    <w:qFormat/>
    <w:rPr>
      <w:rFonts w:cs="Courier New"/>
    </w:rPr>
  </w:style>
  <w:style w:type="character" w:customStyle="1" w:styleId="ListLabel79">
    <w:name w:val="ListLabel 79"/>
    <w:semiHidden/>
    <w:qFormat/>
    <w:rPr>
      <w:rFonts w:cs="Courier New"/>
    </w:rPr>
  </w:style>
  <w:style w:type="character" w:customStyle="1" w:styleId="ListLabel80">
    <w:name w:val="ListLabel 80"/>
    <w:semiHidden/>
    <w:qFormat/>
    <w:rPr>
      <w:rFonts w:ascii="Arial" w:eastAsia="Times New Roman" w:hAnsi="Arial" w:cs="Arial"/>
    </w:rPr>
  </w:style>
  <w:style w:type="character" w:customStyle="1" w:styleId="ListLabel81">
    <w:name w:val="ListLabel 81"/>
    <w:semiHidden/>
    <w:qFormat/>
    <w:rPr>
      <w:rFonts w:cs="Courier New"/>
    </w:rPr>
  </w:style>
  <w:style w:type="character" w:customStyle="1" w:styleId="ListLabel82">
    <w:name w:val="ListLabel 82"/>
    <w:semiHidden/>
    <w:qFormat/>
    <w:rPr>
      <w:rFonts w:cs="Courier New"/>
    </w:rPr>
  </w:style>
  <w:style w:type="character" w:customStyle="1" w:styleId="ListLabel83">
    <w:name w:val="ListLabel 83"/>
    <w:semiHidden/>
    <w:qFormat/>
    <w:rPr>
      <w:rFonts w:cs="Courier New"/>
    </w:rPr>
  </w:style>
  <w:style w:type="character" w:customStyle="1" w:styleId="ListLabel84">
    <w:name w:val="ListLabel 84"/>
    <w:semiHidden/>
    <w:qFormat/>
    <w:rPr>
      <w:rFonts w:cs="OpenSymbol"/>
    </w:rPr>
  </w:style>
  <w:style w:type="character" w:customStyle="1" w:styleId="ListLabel85">
    <w:name w:val="ListLabel 85"/>
    <w:semiHidden/>
    <w:qFormat/>
    <w:rPr>
      <w:rFonts w:cs="OpenSymbol"/>
    </w:rPr>
  </w:style>
  <w:style w:type="character" w:customStyle="1" w:styleId="ListLabel86">
    <w:name w:val="ListLabel 86"/>
    <w:semiHidden/>
    <w:qFormat/>
    <w:rPr>
      <w:rFonts w:cs="OpenSymbol"/>
    </w:rPr>
  </w:style>
  <w:style w:type="character" w:customStyle="1" w:styleId="ListLabel87">
    <w:name w:val="ListLabel 87"/>
    <w:semiHidden/>
    <w:qFormat/>
    <w:rPr>
      <w:rFonts w:cs="OpenSymbol"/>
    </w:rPr>
  </w:style>
  <w:style w:type="character" w:customStyle="1" w:styleId="ListLabel88">
    <w:name w:val="ListLabel 88"/>
    <w:semiHidden/>
    <w:qFormat/>
    <w:rPr>
      <w:rFonts w:cs="OpenSymbol"/>
    </w:rPr>
  </w:style>
  <w:style w:type="character" w:customStyle="1" w:styleId="ListLabel89">
    <w:name w:val="ListLabel 89"/>
    <w:semiHidden/>
    <w:qFormat/>
    <w:rPr>
      <w:rFonts w:cs="OpenSymbol"/>
    </w:rPr>
  </w:style>
  <w:style w:type="character" w:customStyle="1" w:styleId="ListLabel90">
    <w:name w:val="ListLabel 90"/>
    <w:semiHidden/>
    <w:qFormat/>
    <w:rPr>
      <w:rFonts w:cs="OpenSymbol"/>
    </w:rPr>
  </w:style>
  <w:style w:type="character" w:customStyle="1" w:styleId="ListLabel91">
    <w:name w:val="ListLabel 91"/>
    <w:semiHidden/>
    <w:qFormat/>
    <w:rPr>
      <w:rFonts w:cs="OpenSymbol"/>
    </w:rPr>
  </w:style>
  <w:style w:type="character" w:customStyle="1" w:styleId="ListLabel92">
    <w:name w:val="ListLabel 92"/>
    <w:semiHidden/>
    <w:qFormat/>
    <w:rPr>
      <w:rFonts w:cs="OpenSymbol"/>
    </w:rPr>
  </w:style>
  <w:style w:type="character" w:customStyle="1" w:styleId="ListLabel93">
    <w:name w:val="ListLabel 93"/>
    <w:semiHidden/>
    <w:qFormat/>
    <w:rPr>
      <w:rFonts w:ascii="Arial" w:hAnsi="Arial" w:cs="Arial"/>
    </w:rPr>
  </w:style>
  <w:style w:type="character" w:customStyle="1" w:styleId="ListLabel94">
    <w:name w:val="ListLabel 94"/>
    <w:semiHidden/>
    <w:qFormat/>
    <w:rPr>
      <w:rFonts w:cs="Courier New"/>
    </w:rPr>
  </w:style>
  <w:style w:type="character" w:customStyle="1" w:styleId="ListLabel95">
    <w:name w:val="ListLabel 95"/>
    <w:semiHidden/>
    <w:qFormat/>
    <w:rPr>
      <w:rFonts w:cs="Wingdings"/>
    </w:rPr>
  </w:style>
  <w:style w:type="character" w:customStyle="1" w:styleId="ListLabel96">
    <w:name w:val="ListLabel 96"/>
    <w:semiHidden/>
    <w:qFormat/>
    <w:rPr>
      <w:rFonts w:cs="Symbol"/>
    </w:rPr>
  </w:style>
  <w:style w:type="character" w:customStyle="1" w:styleId="ListLabel97">
    <w:name w:val="ListLabel 97"/>
    <w:semiHidden/>
    <w:qFormat/>
    <w:rPr>
      <w:rFonts w:cs="Courier New"/>
    </w:rPr>
  </w:style>
  <w:style w:type="character" w:customStyle="1" w:styleId="ListLabel98">
    <w:name w:val="ListLabel 98"/>
    <w:semiHidden/>
    <w:qFormat/>
    <w:rPr>
      <w:rFonts w:cs="Wingdings"/>
    </w:rPr>
  </w:style>
  <w:style w:type="character" w:customStyle="1" w:styleId="ListLabel99">
    <w:name w:val="ListLabel 99"/>
    <w:semiHidden/>
    <w:qFormat/>
    <w:rPr>
      <w:rFonts w:cs="Symbol"/>
    </w:rPr>
  </w:style>
  <w:style w:type="character" w:customStyle="1" w:styleId="ListLabel100">
    <w:name w:val="ListLabel 100"/>
    <w:semiHidden/>
    <w:qFormat/>
    <w:rPr>
      <w:rFonts w:cs="Courier New"/>
    </w:rPr>
  </w:style>
  <w:style w:type="character" w:customStyle="1" w:styleId="ListLabel101">
    <w:name w:val="ListLabel 101"/>
    <w:semiHidden/>
    <w:qFormat/>
    <w:rPr>
      <w:rFonts w:cs="Wingdings"/>
    </w:rPr>
  </w:style>
  <w:style w:type="character" w:customStyle="1" w:styleId="ListLabel102">
    <w:name w:val="ListLabel 102"/>
    <w:semiHidden/>
    <w:qFormat/>
    <w:rPr>
      <w:rFonts w:cs="OpenSymbol"/>
    </w:rPr>
  </w:style>
  <w:style w:type="character" w:customStyle="1" w:styleId="ListLabel103">
    <w:name w:val="ListLabel 103"/>
    <w:semiHidden/>
    <w:qFormat/>
    <w:rPr>
      <w:rFonts w:cs="OpenSymbol"/>
    </w:rPr>
  </w:style>
  <w:style w:type="character" w:customStyle="1" w:styleId="ListLabel104">
    <w:name w:val="ListLabel 104"/>
    <w:semiHidden/>
    <w:qFormat/>
    <w:rPr>
      <w:rFonts w:cs="OpenSymbol"/>
    </w:rPr>
  </w:style>
  <w:style w:type="character" w:customStyle="1" w:styleId="ListLabel105">
    <w:name w:val="ListLabel 105"/>
    <w:semiHidden/>
    <w:qFormat/>
    <w:rPr>
      <w:rFonts w:cs="OpenSymbol"/>
    </w:rPr>
  </w:style>
  <w:style w:type="character" w:customStyle="1" w:styleId="ListLabel106">
    <w:name w:val="ListLabel 106"/>
    <w:semiHidden/>
    <w:qFormat/>
    <w:rPr>
      <w:rFonts w:cs="OpenSymbol"/>
    </w:rPr>
  </w:style>
  <w:style w:type="character" w:customStyle="1" w:styleId="ListLabel107">
    <w:name w:val="ListLabel 107"/>
    <w:semiHidden/>
    <w:qFormat/>
    <w:rPr>
      <w:rFonts w:cs="OpenSymbol"/>
    </w:rPr>
  </w:style>
  <w:style w:type="character" w:customStyle="1" w:styleId="ListLabel108">
    <w:name w:val="ListLabel 108"/>
    <w:semiHidden/>
    <w:qFormat/>
    <w:rPr>
      <w:rFonts w:cs="OpenSymbol"/>
    </w:rPr>
  </w:style>
  <w:style w:type="character" w:customStyle="1" w:styleId="ListLabel109">
    <w:name w:val="ListLabel 109"/>
    <w:semiHidden/>
    <w:qFormat/>
    <w:rPr>
      <w:rFonts w:cs="OpenSymbol"/>
    </w:rPr>
  </w:style>
  <w:style w:type="character" w:customStyle="1" w:styleId="ListLabel110">
    <w:name w:val="ListLabel 110"/>
    <w:semiHidden/>
    <w:qFormat/>
    <w:rPr>
      <w:rFonts w:cs="OpenSymbol"/>
    </w:rPr>
  </w:style>
  <w:style w:type="character" w:customStyle="1" w:styleId="ListLabel111">
    <w:name w:val="ListLabel 111"/>
    <w:semiHidden/>
    <w:qFormat/>
    <w:rPr>
      <w:rFonts w:ascii="Arial" w:hAnsi="Arial" w:cs="Arial"/>
    </w:rPr>
  </w:style>
  <w:style w:type="character" w:customStyle="1" w:styleId="ListLabel112">
    <w:name w:val="ListLabel 112"/>
    <w:semiHidden/>
    <w:qFormat/>
    <w:rPr>
      <w:rFonts w:cs="Courier New"/>
    </w:rPr>
  </w:style>
  <w:style w:type="character" w:customStyle="1" w:styleId="ListLabel113">
    <w:name w:val="ListLabel 113"/>
    <w:semiHidden/>
    <w:qFormat/>
    <w:rPr>
      <w:rFonts w:cs="Wingdings"/>
    </w:rPr>
  </w:style>
  <w:style w:type="character" w:customStyle="1" w:styleId="ListLabel114">
    <w:name w:val="ListLabel 114"/>
    <w:semiHidden/>
    <w:qFormat/>
    <w:rPr>
      <w:rFonts w:cs="Symbol"/>
    </w:rPr>
  </w:style>
  <w:style w:type="character" w:customStyle="1" w:styleId="ListLabel115">
    <w:name w:val="ListLabel 115"/>
    <w:semiHidden/>
    <w:qFormat/>
    <w:rPr>
      <w:rFonts w:cs="Courier New"/>
    </w:rPr>
  </w:style>
  <w:style w:type="character" w:customStyle="1" w:styleId="ListLabel116">
    <w:name w:val="ListLabel 116"/>
    <w:semiHidden/>
    <w:qFormat/>
    <w:rPr>
      <w:rFonts w:cs="Wingdings"/>
    </w:rPr>
  </w:style>
  <w:style w:type="character" w:customStyle="1" w:styleId="ListLabel117">
    <w:name w:val="ListLabel 117"/>
    <w:semiHidden/>
    <w:qFormat/>
    <w:rPr>
      <w:rFonts w:cs="Symbol"/>
    </w:rPr>
  </w:style>
  <w:style w:type="character" w:customStyle="1" w:styleId="ListLabel118">
    <w:name w:val="ListLabel 118"/>
    <w:semiHidden/>
    <w:qFormat/>
    <w:rPr>
      <w:rFonts w:cs="Courier New"/>
    </w:rPr>
  </w:style>
  <w:style w:type="character" w:customStyle="1" w:styleId="ListLabel119">
    <w:name w:val="ListLabel 119"/>
    <w:semiHidden/>
    <w:qFormat/>
    <w:rPr>
      <w:rFonts w:cs="Wingdings"/>
    </w:rPr>
  </w:style>
  <w:style w:type="character" w:customStyle="1" w:styleId="ListLabel120">
    <w:name w:val="ListLabel 120"/>
    <w:semiHidden/>
    <w:qFormat/>
    <w:rPr>
      <w:rFonts w:cs="OpenSymbol"/>
    </w:rPr>
  </w:style>
  <w:style w:type="character" w:customStyle="1" w:styleId="ListLabel121">
    <w:name w:val="ListLabel 121"/>
    <w:semiHidden/>
    <w:qFormat/>
    <w:rPr>
      <w:rFonts w:cs="OpenSymbol"/>
    </w:rPr>
  </w:style>
  <w:style w:type="character" w:customStyle="1" w:styleId="ListLabel122">
    <w:name w:val="ListLabel 122"/>
    <w:semiHidden/>
    <w:qFormat/>
    <w:rPr>
      <w:rFonts w:cs="OpenSymbol"/>
    </w:rPr>
  </w:style>
  <w:style w:type="character" w:customStyle="1" w:styleId="ListLabel123">
    <w:name w:val="ListLabel 123"/>
    <w:semiHidden/>
    <w:qFormat/>
    <w:rPr>
      <w:rFonts w:cs="OpenSymbol"/>
    </w:rPr>
  </w:style>
  <w:style w:type="character" w:customStyle="1" w:styleId="ListLabel124">
    <w:name w:val="ListLabel 124"/>
    <w:semiHidden/>
    <w:qFormat/>
    <w:rPr>
      <w:rFonts w:cs="OpenSymbol"/>
    </w:rPr>
  </w:style>
  <w:style w:type="character" w:customStyle="1" w:styleId="ListLabel125">
    <w:name w:val="ListLabel 125"/>
    <w:semiHidden/>
    <w:qFormat/>
    <w:rPr>
      <w:rFonts w:cs="OpenSymbol"/>
    </w:rPr>
  </w:style>
  <w:style w:type="character" w:customStyle="1" w:styleId="ListLabel126">
    <w:name w:val="ListLabel 126"/>
    <w:semiHidden/>
    <w:qFormat/>
    <w:rPr>
      <w:rFonts w:cs="OpenSymbol"/>
    </w:rPr>
  </w:style>
  <w:style w:type="character" w:customStyle="1" w:styleId="ListLabel127">
    <w:name w:val="ListLabel 127"/>
    <w:semiHidden/>
    <w:qFormat/>
    <w:rPr>
      <w:rFonts w:cs="OpenSymbol"/>
    </w:rPr>
  </w:style>
  <w:style w:type="character" w:customStyle="1" w:styleId="ListLabel128">
    <w:name w:val="ListLabel 128"/>
    <w:semiHidden/>
    <w:qFormat/>
    <w:rPr>
      <w:rFonts w:cs="OpenSymbol"/>
    </w:rPr>
  </w:style>
  <w:style w:type="character" w:customStyle="1" w:styleId="ListLabel129">
    <w:name w:val="ListLabel 129"/>
    <w:semiHidden/>
    <w:qFormat/>
    <w:rPr>
      <w:rFonts w:ascii="Arial" w:hAnsi="Arial" w:cs="Arial"/>
    </w:rPr>
  </w:style>
  <w:style w:type="character" w:customStyle="1" w:styleId="ListLabel130">
    <w:name w:val="ListLabel 130"/>
    <w:semiHidden/>
    <w:qFormat/>
    <w:rPr>
      <w:rFonts w:cs="Courier New"/>
    </w:rPr>
  </w:style>
  <w:style w:type="character" w:customStyle="1" w:styleId="ListLabel131">
    <w:name w:val="ListLabel 131"/>
    <w:semiHidden/>
    <w:qFormat/>
    <w:rPr>
      <w:rFonts w:cs="Wingdings"/>
    </w:rPr>
  </w:style>
  <w:style w:type="character" w:customStyle="1" w:styleId="ListLabel132">
    <w:name w:val="ListLabel 132"/>
    <w:semiHidden/>
    <w:qFormat/>
    <w:rPr>
      <w:rFonts w:cs="Symbol"/>
    </w:rPr>
  </w:style>
  <w:style w:type="character" w:customStyle="1" w:styleId="ListLabel133">
    <w:name w:val="ListLabel 133"/>
    <w:semiHidden/>
    <w:qFormat/>
    <w:rPr>
      <w:rFonts w:cs="Courier New"/>
    </w:rPr>
  </w:style>
  <w:style w:type="character" w:customStyle="1" w:styleId="ListLabel134">
    <w:name w:val="ListLabel 134"/>
    <w:semiHidden/>
    <w:qFormat/>
    <w:rPr>
      <w:rFonts w:cs="Wingdings"/>
    </w:rPr>
  </w:style>
  <w:style w:type="character" w:customStyle="1" w:styleId="ListLabel135">
    <w:name w:val="ListLabel 135"/>
    <w:semiHidden/>
    <w:qFormat/>
    <w:rPr>
      <w:rFonts w:cs="Symbol"/>
    </w:rPr>
  </w:style>
  <w:style w:type="character" w:customStyle="1" w:styleId="ListLabel136">
    <w:name w:val="ListLabel 136"/>
    <w:semiHidden/>
    <w:qFormat/>
    <w:rPr>
      <w:rFonts w:cs="Courier New"/>
    </w:rPr>
  </w:style>
  <w:style w:type="character" w:customStyle="1" w:styleId="ListLabel137">
    <w:name w:val="ListLabel 137"/>
    <w:semiHidden/>
    <w:qFormat/>
    <w:rPr>
      <w:rFonts w:cs="Wingdings"/>
    </w:rPr>
  </w:style>
  <w:style w:type="paragraph" w:styleId="Titre">
    <w:name w:val="Title"/>
    <w:basedOn w:val="Normal"/>
    <w:next w:val="Corpsdetexte"/>
    <w:qFormat/>
    <w:pPr>
      <w:keepNext/>
      <w:spacing w:before="240" w:after="120"/>
    </w:pPr>
    <w:rPr>
      <w:rFonts w:ascii="Liberation Sans" w:eastAsia="Microsoft YaHei" w:hAnsi="Liberation Sans"/>
      <w:sz w:val="28"/>
      <w:szCs w:val="28"/>
    </w:rPr>
  </w:style>
  <w:style w:type="paragraph" w:styleId="Corpsdetexte">
    <w:name w:val="Body Text"/>
    <w:basedOn w:val="Normal"/>
    <w:pPr>
      <w:spacing w:after="140" w:line="288" w:lineRule="auto"/>
    </w:pPr>
  </w:style>
  <w:style w:type="paragraph" w:styleId="Liste">
    <w:name w:val="List"/>
    <w:basedOn w:val="Corpsdetexte"/>
    <w:pPr>
      <w:widowControl w:val="0"/>
    </w:pPr>
  </w:style>
  <w:style w:type="paragraph" w:styleId="Lgende">
    <w:name w:val="caption"/>
    <w:qFormat/>
    <w:pPr>
      <w:widowControl w:val="0"/>
      <w:tabs>
        <w:tab w:val="left" w:pos="426"/>
        <w:tab w:val="left" w:pos="851"/>
      </w:tabs>
      <w:jc w:val="both"/>
    </w:pPr>
    <w:rPr>
      <w:rFonts w:ascii="Arial" w:eastAsia="Arial" w:hAnsi="Arial" w:cs="Arial"/>
      <w:b/>
      <w:color w:val="00000A"/>
      <w:sz w:val="24"/>
    </w:rPr>
  </w:style>
  <w:style w:type="paragraph" w:customStyle="1" w:styleId="Index">
    <w:name w:val="Index"/>
    <w:basedOn w:val="Normal"/>
    <w:qFormat/>
    <w:pPr>
      <w:widowControl w:val="0"/>
      <w:suppressLineNumbers/>
    </w:pPr>
  </w:style>
  <w:style w:type="paragraph" w:customStyle="1" w:styleId="Titre10">
    <w:name w:val="Titre1"/>
    <w:qFormat/>
    <w:pPr>
      <w:keepNext/>
      <w:widowControl w:val="0"/>
      <w:spacing w:before="240" w:after="120"/>
    </w:pPr>
    <w:rPr>
      <w:rFonts w:ascii="Arial" w:eastAsia="Microsoft YaHei" w:hAnsi="Arial"/>
      <w:color w:val="00000A"/>
      <w:sz w:val="28"/>
      <w:szCs w:val="28"/>
    </w:rPr>
  </w:style>
  <w:style w:type="paragraph" w:customStyle="1" w:styleId="Standard">
    <w:name w:val="Standard"/>
    <w:link w:val="StandardCar"/>
    <w:qFormat/>
    <w:pPr>
      <w:suppressAutoHyphens/>
    </w:pPr>
    <w:rPr>
      <w:rFonts w:ascii="Univers, Arial" w:eastAsia="Times New Roman" w:hAnsi="Univers, Arial" w:cs="Univers, Arial"/>
      <w:color w:val="00000A"/>
      <w:sz w:val="24"/>
      <w:lang w:bidi="ar-SA"/>
    </w:rPr>
  </w:style>
  <w:style w:type="paragraph" w:customStyle="1" w:styleId="Textbody">
    <w:name w:val="Text body"/>
    <w:basedOn w:val="Standard"/>
    <w:qFormat/>
    <w:pPr>
      <w:tabs>
        <w:tab w:val="left" w:pos="426"/>
      </w:tabs>
      <w:spacing w:before="60"/>
      <w:jc w:val="both"/>
    </w:pPr>
    <w:rPr>
      <w:rFonts w:ascii="Arial" w:eastAsia="Arial" w:hAnsi="Arial" w:cs="Arial"/>
      <w:b/>
    </w:rPr>
  </w:style>
  <w:style w:type="paragraph" w:customStyle="1" w:styleId="Titre20">
    <w:name w:val="Titre2"/>
    <w:basedOn w:val="Standard"/>
    <w:qFormat/>
    <w:pPr>
      <w:keepNext/>
      <w:spacing w:before="240" w:after="120"/>
    </w:pPr>
    <w:rPr>
      <w:rFonts w:ascii="Arial" w:eastAsia="Microsoft YaHei" w:hAnsi="Arial" w:cs="Mangal"/>
      <w:sz w:val="28"/>
      <w:szCs w:val="28"/>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qFormat/>
  </w:style>
  <w:style w:type="paragraph" w:customStyle="1" w:styleId="ftiret">
    <w:name w:val="f_tiret"/>
    <w:basedOn w:val="Standard"/>
    <w:qFormat/>
    <w:pPr>
      <w:tabs>
        <w:tab w:val="left" w:pos="568"/>
      </w:tabs>
      <w:spacing w:before="60"/>
      <w:ind w:left="142" w:hanging="142"/>
      <w:jc w:val="both"/>
    </w:pPr>
  </w:style>
  <w:style w:type="paragraph" w:customStyle="1" w:styleId="fcasegauche">
    <w:name w:val="f_case_gauche"/>
    <w:basedOn w:val="Standard"/>
    <w:qFormat/>
    <w:pPr>
      <w:spacing w:after="60"/>
      <w:ind w:left="284" w:hanging="284"/>
      <w:jc w:val="both"/>
    </w:pPr>
  </w:style>
  <w:style w:type="paragraph" w:customStyle="1" w:styleId="fcase1ertab">
    <w:name w:val="f_case_1ertab"/>
    <w:basedOn w:val="Standard"/>
    <w:qFormat/>
    <w:pPr>
      <w:tabs>
        <w:tab w:val="left" w:pos="1135"/>
      </w:tabs>
      <w:ind w:left="709" w:hanging="709"/>
      <w:jc w:val="both"/>
    </w:pPr>
  </w:style>
  <w:style w:type="paragraph" w:customStyle="1" w:styleId="fcase2metab">
    <w:name w:val="f_case_2èmetab"/>
    <w:basedOn w:val="Standard"/>
    <w:qFormat/>
    <w:pPr>
      <w:tabs>
        <w:tab w:val="left" w:pos="1560"/>
        <w:tab w:val="left" w:pos="1985"/>
      </w:tabs>
      <w:ind w:left="1134" w:hanging="1134"/>
      <w:jc w:val="both"/>
    </w:pPr>
  </w:style>
  <w:style w:type="paragraph" w:customStyle="1" w:styleId="Commentaire1">
    <w:name w:val="Commentaire1"/>
    <w:basedOn w:val="Standard"/>
    <w:qFormat/>
  </w:style>
  <w:style w:type="paragraph" w:customStyle="1" w:styleId="Corpsdetexte21">
    <w:name w:val="Corps de texte 21"/>
    <w:basedOn w:val="Standard"/>
    <w:qFormat/>
    <w:pPr>
      <w:tabs>
        <w:tab w:val="left" w:pos="6237"/>
      </w:tabs>
      <w:spacing w:before="120"/>
    </w:pPr>
    <w:rPr>
      <w:rFonts w:ascii="Arial" w:eastAsia="Arial" w:hAnsi="Arial" w:cs="Arial"/>
      <w:i/>
    </w:rPr>
  </w:style>
  <w:style w:type="paragraph" w:customStyle="1" w:styleId="Corpsdetexte31">
    <w:name w:val="Corps de texte 31"/>
    <w:basedOn w:val="Standard"/>
    <w:qFormat/>
    <w:rPr>
      <w:rFonts w:ascii="Arial" w:eastAsia="Arial" w:hAnsi="Arial" w:cs="Arial"/>
      <w:bCs/>
      <w:i/>
      <w:iCs/>
      <w:sz w:val="16"/>
    </w:rPr>
  </w:style>
  <w:style w:type="paragraph" w:customStyle="1" w:styleId="Textbodyindent">
    <w:name w:val="Text body indent"/>
    <w:basedOn w:val="Standard"/>
    <w:qFormat/>
    <w:pPr>
      <w:ind w:left="567"/>
    </w:pPr>
    <w:rPr>
      <w:rFonts w:ascii="Arial" w:eastAsia="Arial" w:hAnsi="Arial" w:cs="Arial"/>
      <w:bCs/>
      <w:i/>
      <w:iCs/>
      <w:sz w:val="16"/>
    </w:rPr>
  </w:style>
  <w:style w:type="paragraph" w:styleId="NormalWeb">
    <w:name w:val="Normal (Web)"/>
    <w:basedOn w:val="Standard"/>
    <w:qFormat/>
    <w:pPr>
      <w:spacing w:before="100" w:after="100"/>
    </w:pPr>
    <w:rPr>
      <w:rFonts w:ascii="Arial Unicode MS" w:eastAsia="Arial Unicode MS" w:hAnsi="Arial Unicode MS" w:cs="Arial Unicode MS"/>
      <w:color w:val="000000"/>
      <w:szCs w:val="24"/>
    </w:rPr>
  </w:style>
  <w:style w:type="paragraph" w:customStyle="1" w:styleId="Retraitcorpsdetexte21">
    <w:name w:val="Retrait corps de texte 21"/>
    <w:basedOn w:val="Standard"/>
    <w:qFormat/>
    <w:pPr>
      <w:ind w:left="2268"/>
    </w:pPr>
    <w:rPr>
      <w:rFonts w:ascii="Arial" w:eastAsia="Arial" w:hAnsi="Arial" w:cs="Arial"/>
      <w:i/>
      <w:iCs/>
      <w:sz w:val="16"/>
      <w:szCs w:val="16"/>
    </w:rPr>
  </w:style>
  <w:style w:type="paragraph" w:styleId="Textedebulles">
    <w:name w:val="Balloon Text"/>
    <w:basedOn w:val="Standard"/>
    <w:link w:val="TextedebullesCar"/>
    <w:qFormat/>
    <w:rPr>
      <w:rFonts w:ascii="Tahoma" w:eastAsia="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Standard"/>
    <w:uiPriority w:val="99"/>
    <w:qFormat/>
  </w:style>
  <w:style w:type="paragraph" w:customStyle="1" w:styleId="m-BlocTitre">
    <w:name w:val="m-BlocTitre"/>
    <w:basedOn w:val="Standard"/>
    <w:qFormat/>
    <w:pPr>
      <w:ind w:hanging="340"/>
      <w:jc w:val="center"/>
    </w:pPr>
    <w:rPr>
      <w:rFonts w:ascii="Liberation Serif" w:eastAsia="Liberation Serif" w:hAnsi="Liberation Serif" w:cs="Liberation Serif"/>
      <w:color w:val="4C4C4C"/>
      <w:sz w:val="22"/>
    </w:rPr>
  </w:style>
  <w:style w:type="paragraph" w:styleId="Notedebasdepage">
    <w:name w:val="footnote text"/>
    <w:basedOn w:val="Normal"/>
    <w:qFormat/>
  </w:style>
  <w:style w:type="numbering" w:customStyle="1" w:styleId="WW8Num1">
    <w:name w:val="WW8Num1"/>
  </w:style>
  <w:style w:type="numbering" w:customStyle="1" w:styleId="WW8Num2">
    <w:name w:val="WW8Num2"/>
  </w:style>
  <w:style w:type="table" w:styleId="Grilledutableau">
    <w:name w:val="Table Grid"/>
    <w:basedOn w:val="TableauNormal"/>
    <w:uiPriority w:val="39"/>
    <w:rsid w:val="004A26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0953D6"/>
    <w:rPr>
      <w:color w:val="0563C1" w:themeColor="hyperlink"/>
      <w:u w:val="single"/>
    </w:rPr>
  </w:style>
  <w:style w:type="paragraph" w:styleId="Paragraphedeliste">
    <w:name w:val="List Paragraph"/>
    <w:basedOn w:val="Normal"/>
    <w:uiPriority w:val="34"/>
    <w:qFormat/>
    <w:rsid w:val="00A21ECD"/>
    <w:pPr>
      <w:ind w:left="720"/>
      <w:contextualSpacing/>
    </w:pPr>
    <w:rPr>
      <w:szCs w:val="21"/>
    </w:rPr>
  </w:style>
  <w:style w:type="character" w:customStyle="1" w:styleId="ListLabel174">
    <w:name w:val="ListLabel 174"/>
    <w:semiHidden/>
    <w:qFormat/>
    <w:rsid w:val="00230E39"/>
    <w:rPr>
      <w:rFonts w:cs="Courier New"/>
    </w:rPr>
  </w:style>
  <w:style w:type="character" w:customStyle="1" w:styleId="StandardCar">
    <w:name w:val="Standard Car"/>
    <w:basedOn w:val="Policepardfaut"/>
    <w:link w:val="Standard"/>
    <w:rsid w:val="00BF5515"/>
    <w:rPr>
      <w:rFonts w:ascii="Univers, Arial" w:eastAsia="Times New Roman" w:hAnsi="Univers, Arial" w:cs="Univers, Arial"/>
      <w:color w:val="00000A"/>
      <w:sz w:val="24"/>
      <w:szCs w:val="20"/>
      <w:lang w:bidi="ar-SA"/>
    </w:rPr>
  </w:style>
  <w:style w:type="character" w:customStyle="1" w:styleId="TextedebullesCar">
    <w:name w:val="Texte de bulles Car"/>
    <w:basedOn w:val="Policepardfaut"/>
    <w:link w:val="Textedebulles"/>
    <w:rsid w:val="001A3A84"/>
    <w:rPr>
      <w:rFonts w:ascii="Tahoma" w:eastAsia="Tahoma" w:hAnsi="Tahoma" w:cs="Tahoma"/>
      <w:color w:val="00000A"/>
      <w:sz w:val="16"/>
      <w:szCs w:val="16"/>
      <w:lang w:bidi="ar-SA"/>
    </w:rPr>
  </w:style>
  <w:style w:type="character" w:styleId="Mentionnonrsolue">
    <w:name w:val="Unresolved Mention"/>
    <w:basedOn w:val="Policepardfaut"/>
    <w:uiPriority w:val="99"/>
    <w:semiHidden/>
    <w:unhideWhenUsed/>
    <w:rsid w:val="005532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931262">
      <w:bodyDiv w:val="1"/>
      <w:marLeft w:val="0"/>
      <w:marRight w:val="0"/>
      <w:marTop w:val="0"/>
      <w:marBottom w:val="0"/>
      <w:divBdr>
        <w:top w:val="none" w:sz="0" w:space="0" w:color="auto"/>
        <w:left w:val="none" w:sz="0" w:space="0" w:color="auto"/>
        <w:bottom w:val="none" w:sz="0" w:space="0" w:color="auto"/>
        <w:right w:val="none" w:sz="0" w:space="0" w:color="auto"/>
      </w:divBdr>
    </w:div>
    <w:div w:id="925504909">
      <w:bodyDiv w:val="1"/>
      <w:marLeft w:val="0"/>
      <w:marRight w:val="0"/>
      <w:marTop w:val="0"/>
      <w:marBottom w:val="0"/>
      <w:divBdr>
        <w:top w:val="none" w:sz="0" w:space="0" w:color="auto"/>
        <w:left w:val="none" w:sz="0" w:space="0" w:color="auto"/>
        <w:bottom w:val="none" w:sz="0" w:space="0" w:color="auto"/>
        <w:right w:val="none" w:sz="0" w:space="0" w:color="auto"/>
      </w:divBdr>
    </w:div>
    <w:div w:id="1553617574">
      <w:bodyDiv w:val="1"/>
      <w:marLeft w:val="0"/>
      <w:marRight w:val="0"/>
      <w:marTop w:val="0"/>
      <w:marBottom w:val="0"/>
      <w:divBdr>
        <w:top w:val="none" w:sz="0" w:space="0" w:color="auto"/>
        <w:left w:val="none" w:sz="0" w:space="0" w:color="auto"/>
        <w:bottom w:val="none" w:sz="0" w:space="0" w:color="auto"/>
        <w:right w:val="none" w:sz="0" w:space="0" w:color="auto"/>
      </w:divBdr>
    </w:div>
    <w:div w:id="1920483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2D9DB-E27B-49B9-8319-CE03C97C4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1147</Words>
  <Characters>6312</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emili</dc:creator>
  <cp:lastModifiedBy>MASCARAS Anouk</cp:lastModifiedBy>
  <cp:revision>4</cp:revision>
  <dcterms:created xsi:type="dcterms:W3CDTF">2026-02-12T10:08:00Z</dcterms:created>
  <dcterms:modified xsi:type="dcterms:W3CDTF">2026-02-12T11:27:00Z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